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8DC" w:rsidRPr="003C6842" w:rsidRDefault="00535A89" w:rsidP="00535A89">
      <w:pPr>
        <w:tabs>
          <w:tab w:val="right" w:pos="9360"/>
        </w:tabs>
        <w:spacing w:after="40"/>
        <w:ind w:left="1152" w:hanging="1152"/>
        <w:rPr>
          <w:rFonts w:ascii="Arial" w:hAnsi="Arial"/>
          <w:sz w:val="22"/>
          <w:szCs w:val="22"/>
        </w:rPr>
      </w:pPr>
      <w:r w:rsidRPr="003C6842">
        <w:rPr>
          <w:rFonts w:ascii="Arial" w:hAnsi="Arial"/>
          <w:sz w:val="22"/>
          <w:szCs w:val="22"/>
        </w:rPr>
        <w:tab/>
      </w:r>
      <w:r w:rsidRPr="003C6842">
        <w:rPr>
          <w:rFonts w:ascii="Arial" w:hAnsi="Arial"/>
          <w:sz w:val="22"/>
          <w:szCs w:val="22"/>
        </w:rPr>
        <w:tab/>
      </w:r>
      <w:r w:rsidR="00FE4036">
        <w:rPr>
          <w:rFonts w:ascii="Arial" w:hAnsi="Arial"/>
          <w:sz w:val="22"/>
          <w:szCs w:val="22"/>
        </w:rPr>
        <w:t>O</w:t>
      </w:r>
      <w:r w:rsidR="00EF1B18">
        <w:rPr>
          <w:rFonts w:ascii="Arial" w:hAnsi="Arial"/>
          <w:sz w:val="22"/>
          <w:szCs w:val="22"/>
        </w:rPr>
        <w:t>c</w:t>
      </w:r>
      <w:r w:rsidR="00FE4036">
        <w:rPr>
          <w:rFonts w:ascii="Arial" w:hAnsi="Arial"/>
          <w:sz w:val="22"/>
          <w:szCs w:val="22"/>
        </w:rPr>
        <w:t>to</w:t>
      </w:r>
      <w:r w:rsidR="00EF1B18">
        <w:rPr>
          <w:rFonts w:ascii="Arial" w:hAnsi="Arial"/>
          <w:sz w:val="22"/>
          <w:szCs w:val="22"/>
        </w:rPr>
        <w:t>ber</w:t>
      </w:r>
      <w:r w:rsidR="00062EAA" w:rsidRPr="003C6842">
        <w:rPr>
          <w:rFonts w:ascii="Arial" w:hAnsi="Arial"/>
          <w:sz w:val="22"/>
          <w:szCs w:val="22"/>
        </w:rPr>
        <w:t xml:space="preserve"> </w:t>
      </w:r>
      <w:r w:rsidR="006A00CF" w:rsidRPr="003C6842">
        <w:rPr>
          <w:rFonts w:ascii="Arial" w:hAnsi="Arial"/>
          <w:sz w:val="22"/>
          <w:szCs w:val="22"/>
        </w:rPr>
        <w:t>201</w:t>
      </w:r>
      <w:r w:rsidR="00FE4036">
        <w:rPr>
          <w:rFonts w:ascii="Arial" w:hAnsi="Arial"/>
          <w:sz w:val="22"/>
          <w:szCs w:val="22"/>
        </w:rPr>
        <w:t>3</w:t>
      </w:r>
    </w:p>
    <w:p w:rsidR="00535A89" w:rsidRPr="003C6842" w:rsidRDefault="00535A89" w:rsidP="000C18DC">
      <w:pPr>
        <w:spacing w:after="40"/>
        <w:ind w:left="1152" w:hanging="1152"/>
        <w:rPr>
          <w:rFonts w:ascii="Arial" w:hAnsi="Arial"/>
          <w:sz w:val="22"/>
          <w:szCs w:val="22"/>
        </w:rPr>
      </w:pPr>
    </w:p>
    <w:tbl>
      <w:tblPr>
        <w:tblW w:w="9648" w:type="dxa"/>
        <w:tblLook w:val="01E0" w:firstRow="1" w:lastRow="1" w:firstColumn="1" w:lastColumn="1" w:noHBand="0" w:noVBand="0"/>
      </w:tblPr>
      <w:tblGrid>
        <w:gridCol w:w="2865"/>
        <w:gridCol w:w="3543"/>
        <w:gridCol w:w="3240"/>
      </w:tblGrid>
      <w:tr w:rsidR="00535A89" w:rsidRPr="003C6842" w:rsidTr="00217FFB">
        <w:tc>
          <w:tcPr>
            <w:tcW w:w="2865" w:type="dxa"/>
          </w:tcPr>
          <w:p w:rsidR="00535A89" w:rsidRPr="003C6842" w:rsidRDefault="00535A89" w:rsidP="00217FFB">
            <w:pPr>
              <w:tabs>
                <w:tab w:val="right" w:pos="9360"/>
              </w:tabs>
              <w:spacing w:after="40"/>
              <w:ind w:left="1152" w:hanging="1152"/>
              <w:rPr>
                <w:rFonts w:ascii="Arial" w:hAnsi="Arial" w:cs="Arial"/>
                <w:b/>
                <w:sz w:val="20"/>
                <w:szCs w:val="20"/>
              </w:rPr>
            </w:pPr>
            <w:r w:rsidRPr="003C6842">
              <w:rPr>
                <w:rFonts w:ascii="Arial" w:hAnsi="Arial" w:cs="Arial"/>
                <w:b/>
                <w:sz w:val="20"/>
                <w:szCs w:val="20"/>
              </w:rPr>
              <w:t>Americas</w:t>
            </w:r>
          </w:p>
          <w:p w:rsidR="00535A89" w:rsidRPr="003C6842" w:rsidRDefault="00535A89" w:rsidP="00217FFB">
            <w:pPr>
              <w:tabs>
                <w:tab w:val="right" w:pos="9360"/>
              </w:tabs>
              <w:spacing w:after="40"/>
              <w:ind w:left="1152" w:hanging="1152"/>
              <w:rPr>
                <w:rFonts w:ascii="Arial" w:hAnsi="Arial" w:cs="Arial"/>
                <w:sz w:val="20"/>
                <w:szCs w:val="20"/>
              </w:rPr>
            </w:pPr>
            <w:r w:rsidRPr="003C6842">
              <w:rPr>
                <w:rFonts w:ascii="Arial" w:hAnsi="Arial" w:cs="Arial"/>
                <w:sz w:val="20"/>
                <w:szCs w:val="20"/>
              </w:rPr>
              <w:t>Bosch Security Systems, Inc.</w:t>
            </w:r>
          </w:p>
          <w:p w:rsidR="00535A89" w:rsidRPr="003C6842" w:rsidRDefault="00535A89" w:rsidP="00217FFB">
            <w:pPr>
              <w:spacing w:after="40"/>
              <w:ind w:left="1152" w:hanging="1152"/>
              <w:rPr>
                <w:rFonts w:ascii="Arial" w:hAnsi="Arial" w:cs="Arial"/>
                <w:sz w:val="20"/>
                <w:szCs w:val="20"/>
              </w:rPr>
            </w:pPr>
            <w:r w:rsidRPr="003C6842">
              <w:rPr>
                <w:rFonts w:ascii="Arial" w:hAnsi="Arial" w:cs="Arial"/>
                <w:sz w:val="20"/>
                <w:szCs w:val="20"/>
              </w:rPr>
              <w:t>130 Perinton Parkway</w:t>
            </w:r>
          </w:p>
          <w:p w:rsidR="00535A89" w:rsidRPr="003C6842" w:rsidRDefault="00535A89" w:rsidP="00217FFB">
            <w:pPr>
              <w:spacing w:after="40"/>
              <w:ind w:left="1152" w:hanging="1152"/>
              <w:rPr>
                <w:rFonts w:ascii="Arial" w:hAnsi="Arial" w:cs="Arial"/>
                <w:sz w:val="20"/>
                <w:szCs w:val="20"/>
              </w:rPr>
            </w:pPr>
            <w:r w:rsidRPr="003C6842">
              <w:rPr>
                <w:rFonts w:ascii="Arial" w:hAnsi="Arial" w:cs="Arial"/>
                <w:sz w:val="20"/>
                <w:szCs w:val="20"/>
              </w:rPr>
              <w:t>Fairport, New York, 14450,</w:t>
            </w:r>
          </w:p>
          <w:p w:rsidR="00535A89" w:rsidRPr="003C6842" w:rsidRDefault="00535A89" w:rsidP="00217FFB">
            <w:pPr>
              <w:spacing w:after="40"/>
              <w:ind w:left="1152" w:hanging="1152"/>
              <w:rPr>
                <w:rFonts w:ascii="Arial" w:hAnsi="Arial" w:cs="Arial"/>
                <w:sz w:val="20"/>
                <w:szCs w:val="20"/>
              </w:rPr>
            </w:pPr>
            <w:r w:rsidRPr="003C6842">
              <w:rPr>
                <w:rFonts w:ascii="Arial" w:hAnsi="Arial" w:cs="Arial"/>
                <w:sz w:val="20"/>
                <w:szCs w:val="20"/>
              </w:rPr>
              <w:t>USA</w:t>
            </w:r>
          </w:p>
          <w:p w:rsidR="00535A89" w:rsidRPr="003C6842" w:rsidRDefault="00535A89" w:rsidP="00217FFB">
            <w:pPr>
              <w:spacing w:after="40"/>
              <w:ind w:left="1152" w:hanging="1152"/>
              <w:rPr>
                <w:rFonts w:ascii="Arial" w:hAnsi="Arial" w:cs="Arial"/>
                <w:sz w:val="20"/>
                <w:szCs w:val="20"/>
              </w:rPr>
            </w:pPr>
            <w:r w:rsidRPr="003C6842">
              <w:rPr>
                <w:rFonts w:ascii="Arial" w:hAnsi="Arial" w:cs="Arial"/>
                <w:sz w:val="20"/>
                <w:szCs w:val="20"/>
              </w:rPr>
              <w:t>Phone: + 1 800 289 0096</w:t>
            </w:r>
          </w:p>
          <w:p w:rsidR="00535A89" w:rsidRPr="003C6842" w:rsidRDefault="00535A89" w:rsidP="00217FFB">
            <w:pPr>
              <w:spacing w:after="40"/>
              <w:ind w:left="1152" w:hanging="1152"/>
              <w:rPr>
                <w:rFonts w:ascii="Arial" w:hAnsi="Arial" w:cs="Arial"/>
                <w:sz w:val="20"/>
                <w:szCs w:val="20"/>
              </w:rPr>
            </w:pPr>
            <w:r w:rsidRPr="003C6842">
              <w:rPr>
                <w:rFonts w:ascii="Arial" w:hAnsi="Arial" w:cs="Arial"/>
                <w:sz w:val="20"/>
                <w:szCs w:val="20"/>
              </w:rPr>
              <w:t>Fax: +1 585 223 9180</w:t>
            </w:r>
          </w:p>
          <w:p w:rsidR="00535A89" w:rsidRPr="003C6842" w:rsidRDefault="00535A89" w:rsidP="00217FFB">
            <w:pPr>
              <w:spacing w:after="40"/>
              <w:ind w:left="1152" w:hanging="1152"/>
              <w:rPr>
                <w:rFonts w:ascii="Arial" w:hAnsi="Arial" w:cs="Arial"/>
                <w:sz w:val="20"/>
                <w:szCs w:val="20"/>
              </w:rPr>
            </w:pPr>
            <w:r w:rsidRPr="003C6842">
              <w:rPr>
                <w:rFonts w:ascii="Arial" w:hAnsi="Arial" w:cs="Arial"/>
                <w:sz w:val="20"/>
                <w:szCs w:val="20"/>
              </w:rPr>
              <w:t>security.sales@us.bosch.com</w:t>
            </w:r>
          </w:p>
          <w:p w:rsidR="00535A89" w:rsidRPr="003C6842" w:rsidRDefault="00641661" w:rsidP="00217FFB">
            <w:pPr>
              <w:spacing w:after="40"/>
              <w:ind w:left="1152" w:hanging="1152"/>
              <w:rPr>
                <w:rFonts w:ascii="Arial" w:hAnsi="Arial" w:cs="Arial"/>
                <w:sz w:val="20"/>
                <w:szCs w:val="20"/>
              </w:rPr>
            </w:pPr>
            <w:hyperlink r:id="rId8" w:history="1">
              <w:r w:rsidR="00535A89" w:rsidRPr="003C6842">
                <w:rPr>
                  <w:rStyle w:val="a3"/>
                  <w:rFonts w:ascii="Arial" w:hAnsi="Arial" w:cs="Arial"/>
                  <w:sz w:val="20"/>
                  <w:szCs w:val="20"/>
                </w:rPr>
                <w:t>www.boschsecurity.us</w:t>
              </w:r>
            </w:hyperlink>
          </w:p>
        </w:tc>
        <w:tc>
          <w:tcPr>
            <w:tcW w:w="3543" w:type="dxa"/>
          </w:tcPr>
          <w:p w:rsidR="00535A89" w:rsidRPr="003C6842" w:rsidRDefault="00535A89" w:rsidP="00217FFB">
            <w:pPr>
              <w:tabs>
                <w:tab w:val="right" w:pos="9360"/>
              </w:tabs>
              <w:spacing w:after="40"/>
              <w:rPr>
                <w:rFonts w:ascii="Arial" w:hAnsi="Arial" w:cs="Arial"/>
                <w:b/>
                <w:sz w:val="20"/>
                <w:szCs w:val="20"/>
              </w:rPr>
            </w:pPr>
            <w:r w:rsidRPr="003C6842">
              <w:rPr>
                <w:rFonts w:ascii="Arial" w:hAnsi="Arial" w:cs="Arial"/>
                <w:b/>
                <w:sz w:val="20"/>
                <w:szCs w:val="20"/>
              </w:rPr>
              <w:t>Europe, Middle East, Africa</w:t>
            </w:r>
          </w:p>
          <w:p w:rsidR="00535A89" w:rsidRPr="003C6842" w:rsidRDefault="00535A89" w:rsidP="00217FFB">
            <w:pPr>
              <w:tabs>
                <w:tab w:val="right" w:pos="9360"/>
              </w:tabs>
              <w:spacing w:after="40"/>
              <w:rPr>
                <w:rFonts w:ascii="Arial" w:hAnsi="Arial" w:cs="Arial"/>
                <w:sz w:val="20"/>
                <w:szCs w:val="20"/>
              </w:rPr>
            </w:pPr>
            <w:r w:rsidRPr="003C6842">
              <w:rPr>
                <w:rFonts w:ascii="Arial" w:hAnsi="Arial" w:cs="Arial"/>
                <w:sz w:val="20"/>
                <w:szCs w:val="20"/>
              </w:rPr>
              <w:t>Bosch Security Systems B.V.</w:t>
            </w:r>
          </w:p>
          <w:p w:rsidR="00535A89" w:rsidRPr="003C6842" w:rsidRDefault="00535A89" w:rsidP="00217FFB">
            <w:pPr>
              <w:tabs>
                <w:tab w:val="right" w:pos="9360"/>
              </w:tabs>
              <w:spacing w:after="40"/>
              <w:rPr>
                <w:rFonts w:ascii="Arial" w:hAnsi="Arial" w:cs="Arial"/>
                <w:sz w:val="20"/>
                <w:szCs w:val="20"/>
              </w:rPr>
            </w:pPr>
            <w:r w:rsidRPr="003C6842">
              <w:rPr>
                <w:rFonts w:ascii="Arial" w:hAnsi="Arial" w:cs="Arial"/>
                <w:sz w:val="20"/>
                <w:szCs w:val="20"/>
              </w:rPr>
              <w:t>P.O. Box 80002</w:t>
            </w:r>
          </w:p>
          <w:p w:rsidR="008A67F5" w:rsidRDefault="00FA0C01" w:rsidP="00217FFB">
            <w:pPr>
              <w:tabs>
                <w:tab w:val="right" w:pos="9360"/>
              </w:tabs>
              <w:spacing w:after="40"/>
              <w:rPr>
                <w:rFonts w:ascii="Arial" w:hAnsi="Arial" w:cs="Arial"/>
                <w:sz w:val="20"/>
                <w:szCs w:val="20"/>
              </w:rPr>
            </w:pPr>
            <w:r>
              <w:rPr>
                <w:rFonts w:ascii="Arial" w:hAnsi="Arial" w:cs="Arial"/>
                <w:sz w:val="20"/>
                <w:szCs w:val="20"/>
              </w:rPr>
              <w:t>5617</w:t>
            </w:r>
            <w:r w:rsidR="00535A89" w:rsidRPr="003C6842">
              <w:rPr>
                <w:rFonts w:ascii="Arial" w:hAnsi="Arial" w:cs="Arial"/>
                <w:sz w:val="20"/>
                <w:szCs w:val="20"/>
              </w:rPr>
              <w:t xml:space="preserve"> </w:t>
            </w:r>
            <w:r>
              <w:rPr>
                <w:rFonts w:ascii="Arial" w:hAnsi="Arial" w:cs="Arial"/>
                <w:sz w:val="20"/>
                <w:szCs w:val="20"/>
              </w:rPr>
              <w:t>BA</w:t>
            </w:r>
            <w:r w:rsidR="00535A89" w:rsidRPr="003C6842">
              <w:rPr>
                <w:rFonts w:ascii="Arial" w:hAnsi="Arial" w:cs="Arial"/>
                <w:sz w:val="20"/>
                <w:szCs w:val="20"/>
              </w:rPr>
              <w:t xml:space="preserve"> Eindhoven, </w:t>
            </w:r>
          </w:p>
          <w:p w:rsidR="00535A89" w:rsidRPr="003C6842" w:rsidRDefault="00535A89" w:rsidP="00217FFB">
            <w:pPr>
              <w:tabs>
                <w:tab w:val="right" w:pos="9360"/>
              </w:tabs>
              <w:spacing w:after="40"/>
              <w:rPr>
                <w:rFonts w:ascii="Arial" w:hAnsi="Arial" w:cs="Arial"/>
                <w:sz w:val="20"/>
                <w:szCs w:val="20"/>
              </w:rPr>
            </w:pPr>
            <w:r w:rsidRPr="003C6842">
              <w:rPr>
                <w:rFonts w:ascii="Arial" w:hAnsi="Arial" w:cs="Arial"/>
                <w:sz w:val="20"/>
                <w:szCs w:val="20"/>
              </w:rPr>
              <w:t>The Netherlands</w:t>
            </w:r>
          </w:p>
          <w:p w:rsidR="00535A89" w:rsidRPr="003C6842" w:rsidRDefault="00535A89" w:rsidP="00217FFB">
            <w:pPr>
              <w:tabs>
                <w:tab w:val="right" w:pos="9360"/>
              </w:tabs>
              <w:spacing w:after="40"/>
              <w:rPr>
                <w:rFonts w:ascii="Arial" w:hAnsi="Arial" w:cs="Arial"/>
                <w:sz w:val="20"/>
                <w:szCs w:val="20"/>
              </w:rPr>
            </w:pPr>
            <w:r w:rsidRPr="003C6842">
              <w:rPr>
                <w:rFonts w:ascii="Arial" w:hAnsi="Arial" w:cs="Arial"/>
                <w:sz w:val="20"/>
                <w:szCs w:val="20"/>
              </w:rPr>
              <w:t>Phone: + 31 40 2577 284</w:t>
            </w:r>
          </w:p>
          <w:p w:rsidR="00535A89" w:rsidRPr="003C6842" w:rsidRDefault="00535A89" w:rsidP="00217FFB">
            <w:pPr>
              <w:tabs>
                <w:tab w:val="right" w:pos="9360"/>
              </w:tabs>
              <w:spacing w:after="40"/>
              <w:rPr>
                <w:rFonts w:ascii="Arial" w:hAnsi="Arial" w:cs="Arial"/>
                <w:sz w:val="20"/>
                <w:szCs w:val="20"/>
              </w:rPr>
            </w:pPr>
            <w:r w:rsidRPr="003C6842">
              <w:rPr>
                <w:rFonts w:ascii="Arial" w:hAnsi="Arial" w:cs="Arial"/>
                <w:sz w:val="20"/>
                <w:szCs w:val="20"/>
              </w:rPr>
              <w:t>Fax: +31 40 2577 330</w:t>
            </w:r>
          </w:p>
          <w:p w:rsidR="00535A89" w:rsidRPr="003C6842" w:rsidRDefault="00641661" w:rsidP="00217FFB">
            <w:pPr>
              <w:tabs>
                <w:tab w:val="right" w:pos="9360"/>
              </w:tabs>
              <w:spacing w:after="40"/>
              <w:rPr>
                <w:rFonts w:ascii="Arial" w:hAnsi="Arial" w:cs="Arial"/>
                <w:sz w:val="20"/>
                <w:szCs w:val="20"/>
              </w:rPr>
            </w:pPr>
            <w:hyperlink r:id="rId9" w:history="1">
              <w:r w:rsidR="00535A89" w:rsidRPr="003C6842">
                <w:rPr>
                  <w:rStyle w:val="a3"/>
                  <w:rFonts w:ascii="Arial" w:hAnsi="Arial" w:cs="Arial"/>
                  <w:sz w:val="20"/>
                  <w:szCs w:val="20"/>
                </w:rPr>
                <w:t>emea.securitysystems@bosch.com</w:t>
              </w:r>
            </w:hyperlink>
          </w:p>
          <w:p w:rsidR="00535A89" w:rsidRPr="003C6842" w:rsidRDefault="00535A89" w:rsidP="00217FFB">
            <w:pPr>
              <w:tabs>
                <w:tab w:val="right" w:pos="9360"/>
              </w:tabs>
              <w:spacing w:after="40"/>
              <w:rPr>
                <w:rFonts w:ascii="Arial" w:hAnsi="Arial" w:cs="Arial"/>
                <w:sz w:val="20"/>
                <w:szCs w:val="20"/>
              </w:rPr>
            </w:pPr>
            <w:r w:rsidRPr="003C6842">
              <w:rPr>
                <w:rFonts w:ascii="Arial" w:hAnsi="Arial" w:cs="Arial"/>
                <w:sz w:val="20"/>
                <w:szCs w:val="20"/>
              </w:rPr>
              <w:t>www.boschsecurity.com</w:t>
            </w:r>
          </w:p>
        </w:tc>
        <w:tc>
          <w:tcPr>
            <w:tcW w:w="3240" w:type="dxa"/>
          </w:tcPr>
          <w:p w:rsidR="00010CDA" w:rsidRPr="003C6842" w:rsidRDefault="00010CDA" w:rsidP="00217FFB">
            <w:pPr>
              <w:tabs>
                <w:tab w:val="right" w:pos="9360"/>
              </w:tabs>
              <w:spacing w:after="40"/>
              <w:rPr>
                <w:rFonts w:ascii="Arial" w:hAnsi="Arial" w:cs="Arial"/>
                <w:b/>
                <w:sz w:val="20"/>
                <w:szCs w:val="20"/>
              </w:rPr>
            </w:pPr>
            <w:r w:rsidRPr="003C6842">
              <w:rPr>
                <w:rFonts w:ascii="Arial" w:hAnsi="Arial" w:cs="Arial"/>
                <w:b/>
                <w:sz w:val="20"/>
                <w:szCs w:val="20"/>
              </w:rPr>
              <w:t>Asia-Pacific</w:t>
            </w:r>
          </w:p>
          <w:p w:rsidR="00010CDA" w:rsidRPr="003C6842" w:rsidRDefault="00010CDA" w:rsidP="00217FFB">
            <w:pPr>
              <w:tabs>
                <w:tab w:val="right" w:pos="9360"/>
              </w:tabs>
              <w:spacing w:after="40"/>
              <w:rPr>
                <w:rFonts w:ascii="Arial" w:hAnsi="Arial" w:cs="Arial"/>
                <w:sz w:val="20"/>
                <w:szCs w:val="20"/>
              </w:rPr>
            </w:pPr>
            <w:r w:rsidRPr="003C6842">
              <w:rPr>
                <w:rFonts w:ascii="Arial" w:hAnsi="Arial" w:cs="Arial"/>
                <w:sz w:val="20"/>
                <w:szCs w:val="20"/>
              </w:rPr>
              <w:t>Robert Bosch (SEA) Pte Ltd, Security Systems</w:t>
            </w:r>
          </w:p>
          <w:p w:rsidR="00010CDA" w:rsidRPr="003C6842" w:rsidRDefault="00010CDA" w:rsidP="00217FFB">
            <w:pPr>
              <w:tabs>
                <w:tab w:val="right" w:pos="9360"/>
              </w:tabs>
              <w:spacing w:after="40"/>
              <w:rPr>
                <w:rFonts w:ascii="Arial" w:hAnsi="Arial" w:cs="Arial"/>
                <w:sz w:val="20"/>
                <w:szCs w:val="20"/>
              </w:rPr>
            </w:pPr>
            <w:r w:rsidRPr="003C6842">
              <w:rPr>
                <w:rFonts w:ascii="Arial" w:hAnsi="Arial" w:cs="Arial"/>
                <w:sz w:val="20"/>
                <w:szCs w:val="20"/>
              </w:rPr>
              <w:t>11 Bishan Street 21</w:t>
            </w:r>
          </w:p>
          <w:p w:rsidR="00010CDA" w:rsidRPr="003C6842" w:rsidRDefault="00010CDA" w:rsidP="00217FFB">
            <w:pPr>
              <w:tabs>
                <w:tab w:val="right" w:pos="9360"/>
              </w:tabs>
              <w:spacing w:after="40"/>
              <w:rPr>
                <w:rFonts w:ascii="Arial" w:hAnsi="Arial" w:cs="Arial"/>
                <w:sz w:val="20"/>
                <w:szCs w:val="20"/>
              </w:rPr>
            </w:pPr>
            <w:r w:rsidRPr="003C6842">
              <w:rPr>
                <w:rFonts w:ascii="Arial" w:hAnsi="Arial" w:cs="Arial"/>
                <w:sz w:val="20"/>
                <w:szCs w:val="20"/>
              </w:rPr>
              <w:t>Singapore 573943</w:t>
            </w:r>
          </w:p>
          <w:p w:rsidR="00010CDA" w:rsidRPr="003C6842" w:rsidRDefault="00010CDA" w:rsidP="00217FFB">
            <w:pPr>
              <w:tabs>
                <w:tab w:val="right" w:pos="9360"/>
              </w:tabs>
              <w:spacing w:after="40"/>
              <w:rPr>
                <w:rFonts w:ascii="Arial" w:hAnsi="Arial" w:cs="Arial"/>
                <w:sz w:val="20"/>
                <w:szCs w:val="20"/>
              </w:rPr>
            </w:pPr>
            <w:r w:rsidRPr="003C6842">
              <w:rPr>
                <w:rFonts w:ascii="Arial" w:hAnsi="Arial" w:cs="Arial"/>
                <w:sz w:val="20"/>
                <w:szCs w:val="20"/>
              </w:rPr>
              <w:t xml:space="preserve">Phone: +65 6571 </w:t>
            </w:r>
            <w:r w:rsidR="00FA0C01">
              <w:rPr>
                <w:rFonts w:ascii="Arial" w:hAnsi="Arial" w:cs="Arial"/>
                <w:sz w:val="20"/>
                <w:szCs w:val="20"/>
              </w:rPr>
              <w:t>2808</w:t>
            </w:r>
          </w:p>
          <w:p w:rsidR="00010CDA" w:rsidRPr="003C6842" w:rsidRDefault="00010CDA" w:rsidP="00217FFB">
            <w:pPr>
              <w:tabs>
                <w:tab w:val="right" w:pos="9360"/>
              </w:tabs>
              <w:spacing w:after="40"/>
              <w:rPr>
                <w:rFonts w:ascii="Arial" w:hAnsi="Arial" w:cs="Arial"/>
                <w:sz w:val="20"/>
                <w:szCs w:val="20"/>
              </w:rPr>
            </w:pPr>
            <w:r w:rsidRPr="003C6842">
              <w:rPr>
                <w:rFonts w:ascii="Arial" w:hAnsi="Arial" w:cs="Arial"/>
                <w:sz w:val="20"/>
                <w:szCs w:val="20"/>
              </w:rPr>
              <w:t>Fax: +65 6571 269</w:t>
            </w:r>
            <w:r w:rsidR="00FA0C01">
              <w:rPr>
                <w:rFonts w:ascii="Arial" w:hAnsi="Arial" w:cs="Arial"/>
                <w:sz w:val="20"/>
                <w:szCs w:val="20"/>
              </w:rPr>
              <w:t>9</w:t>
            </w:r>
          </w:p>
          <w:p w:rsidR="00010CDA" w:rsidRPr="003C6842" w:rsidRDefault="00641661" w:rsidP="00217FFB">
            <w:pPr>
              <w:tabs>
                <w:tab w:val="right" w:pos="9360"/>
              </w:tabs>
              <w:spacing w:after="40"/>
              <w:rPr>
                <w:rFonts w:ascii="Arial" w:hAnsi="Arial" w:cs="Arial"/>
                <w:sz w:val="20"/>
                <w:szCs w:val="20"/>
              </w:rPr>
            </w:pPr>
            <w:hyperlink r:id="rId10" w:history="1">
              <w:r w:rsidR="00010CDA" w:rsidRPr="003C6842">
                <w:rPr>
                  <w:rStyle w:val="a3"/>
                  <w:rFonts w:ascii="Arial" w:hAnsi="Arial" w:cs="Arial"/>
                  <w:sz w:val="20"/>
                  <w:szCs w:val="20"/>
                </w:rPr>
                <w:t>apr.securitysystems@bosch.com</w:t>
              </w:r>
            </w:hyperlink>
          </w:p>
          <w:p w:rsidR="00535A89" w:rsidRPr="003C6842" w:rsidRDefault="00641661" w:rsidP="00217FFB">
            <w:pPr>
              <w:tabs>
                <w:tab w:val="right" w:pos="9360"/>
              </w:tabs>
              <w:spacing w:after="40"/>
              <w:rPr>
                <w:rFonts w:ascii="Arial" w:hAnsi="Arial" w:cs="Arial"/>
                <w:sz w:val="20"/>
                <w:szCs w:val="20"/>
              </w:rPr>
            </w:pPr>
            <w:hyperlink r:id="rId11" w:history="1">
              <w:r w:rsidR="00010CDA" w:rsidRPr="003C6842">
                <w:rPr>
                  <w:rStyle w:val="a3"/>
                  <w:rFonts w:ascii="Arial" w:hAnsi="Arial" w:cs="Arial"/>
                  <w:sz w:val="20"/>
                  <w:szCs w:val="20"/>
                </w:rPr>
                <w:t>www.boschsecurity.com</w:t>
              </w:r>
            </w:hyperlink>
          </w:p>
        </w:tc>
      </w:tr>
    </w:tbl>
    <w:p w:rsidR="000C18DC" w:rsidRPr="003C6842" w:rsidRDefault="000C18DC" w:rsidP="000C18DC">
      <w:pPr>
        <w:spacing w:after="40"/>
        <w:ind w:left="1152" w:hanging="1152"/>
        <w:rPr>
          <w:rFonts w:ascii="Arial" w:hAnsi="Arial"/>
          <w:sz w:val="22"/>
          <w:szCs w:val="22"/>
        </w:rPr>
      </w:pPr>
    </w:p>
    <w:p w:rsidR="000C18DC" w:rsidRPr="003C6842" w:rsidRDefault="000C18DC" w:rsidP="000C18DC">
      <w:pPr>
        <w:spacing w:after="40"/>
        <w:ind w:left="1152" w:hanging="1152"/>
        <w:jc w:val="center"/>
        <w:rPr>
          <w:rFonts w:ascii="Arial" w:hAnsi="Arial"/>
          <w:b/>
          <w:sz w:val="22"/>
          <w:szCs w:val="22"/>
        </w:rPr>
      </w:pPr>
      <w:r w:rsidRPr="003C6842">
        <w:rPr>
          <w:rFonts w:ascii="Arial" w:hAnsi="Arial"/>
          <w:b/>
          <w:sz w:val="22"/>
          <w:szCs w:val="22"/>
        </w:rPr>
        <w:t>Product Guide Specification</w:t>
      </w:r>
    </w:p>
    <w:p w:rsidR="000C18DC" w:rsidRPr="003C6842" w:rsidRDefault="000C18DC" w:rsidP="000C18DC">
      <w:pPr>
        <w:tabs>
          <w:tab w:val="left" w:pos="0"/>
          <w:tab w:val="left" w:pos="54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after="40"/>
        <w:jc w:val="center"/>
        <w:rPr>
          <w:rFonts w:ascii="Arial" w:hAnsi="Arial"/>
          <w:b/>
          <w:sz w:val="22"/>
          <w:szCs w:val="22"/>
        </w:rPr>
      </w:pPr>
    </w:p>
    <w:p w:rsidR="000C18DC" w:rsidRPr="003C6842" w:rsidRDefault="00641661" w:rsidP="000C18DC">
      <w:pPr>
        <w:tabs>
          <w:tab w:val="left" w:pos="540"/>
          <w:tab w:val="left" w:pos="108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after="40"/>
        <w:jc w:val="center"/>
        <w:rPr>
          <w:rFonts w:ascii="Arial" w:hAnsi="Arial"/>
          <w:b/>
          <w:sz w:val="22"/>
          <w:szCs w:val="22"/>
        </w:rPr>
      </w:pPr>
      <w:r>
        <w:rPr>
          <w:rFonts w:ascii="Arial" w:hAnsi="Arial"/>
          <w:b/>
          <w:noProof/>
          <w:sz w:val="22"/>
          <w:szCs w:val="22"/>
          <w:lang w:eastAsia="ko-KR"/>
        </w:rPr>
        <mc:AlternateContent>
          <mc:Choice Requires="wps">
            <w:drawing>
              <wp:anchor distT="0" distB="0" distL="114300" distR="114300" simplePos="0" relativeHeight="251657728" behindDoc="0" locked="0" layoutInCell="1" allowOverlap="1">
                <wp:simplePos x="0" y="0"/>
                <wp:positionH relativeFrom="column">
                  <wp:posOffset>76200</wp:posOffset>
                </wp:positionH>
                <wp:positionV relativeFrom="paragraph">
                  <wp:posOffset>95250</wp:posOffset>
                </wp:positionV>
                <wp:extent cx="6324600" cy="1592580"/>
                <wp:effectExtent l="9525" t="9525" r="9525" b="762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1592580"/>
                        </a:xfrm>
                        <a:prstGeom prst="rect">
                          <a:avLst/>
                        </a:prstGeom>
                        <a:solidFill>
                          <a:srgbClr val="FFFFFF"/>
                        </a:solidFill>
                        <a:ln w="9525">
                          <a:solidFill>
                            <a:srgbClr val="000000"/>
                          </a:solidFill>
                          <a:miter lim="800000"/>
                          <a:headEnd/>
                          <a:tailEnd/>
                        </a:ln>
                      </wps:spPr>
                      <wps:txbx>
                        <w:txbxContent>
                          <w:p w:rsidR="008A67F5" w:rsidRPr="001612A7" w:rsidRDefault="008A67F5" w:rsidP="000C18DC">
                            <w:pPr>
                              <w:rPr>
                                <w:rFonts w:ascii="Arial" w:hAnsi="Arial" w:cs="Arial"/>
                                <w:i/>
                                <w:sz w:val="22"/>
                                <w:szCs w:val="22"/>
                              </w:rPr>
                            </w:pPr>
                            <w:r w:rsidRPr="001612A7">
                              <w:rPr>
                                <w:rFonts w:ascii="Arial" w:hAnsi="Arial" w:cs="Arial"/>
                                <w:sz w:val="22"/>
                                <w:szCs w:val="22"/>
                              </w:rPr>
                              <w:t xml:space="preserve">Specifier Notes:  This product guide specification is written according to the Construction Specifications Institute (CSI) 3-Part Format, based on </w:t>
                            </w:r>
                            <w:r w:rsidRPr="001612A7">
                              <w:rPr>
                                <w:rFonts w:ascii="Arial" w:hAnsi="Arial" w:cs="Arial"/>
                                <w:i/>
                                <w:sz w:val="22"/>
                                <w:szCs w:val="22"/>
                              </w:rPr>
                              <w:t xml:space="preserve">MasterFormat 2004 </w:t>
                            </w:r>
                            <w:r w:rsidRPr="001612A7">
                              <w:rPr>
                                <w:rFonts w:ascii="Arial" w:hAnsi="Arial" w:cs="Arial"/>
                                <w:sz w:val="22"/>
                                <w:szCs w:val="22"/>
                              </w:rPr>
                              <w:t>and</w:t>
                            </w:r>
                            <w:r w:rsidRPr="001612A7">
                              <w:rPr>
                                <w:rFonts w:ascii="Arial" w:hAnsi="Arial" w:cs="Arial"/>
                                <w:i/>
                                <w:sz w:val="22"/>
                                <w:szCs w:val="22"/>
                              </w:rPr>
                              <w:t xml:space="preserve"> The Project Resource Manual—CSI Manual of Practice. </w:t>
                            </w:r>
                            <w:r>
                              <w:rPr>
                                <w:rFonts w:ascii="Arial" w:hAnsi="Arial" w:cs="Arial"/>
                                <w:i/>
                                <w:sz w:val="22"/>
                                <w:szCs w:val="22"/>
                              </w:rPr>
                              <w:t>The Manufacturer is responsible for technical accuracy.</w:t>
                            </w:r>
                          </w:p>
                          <w:p w:rsidR="008A67F5" w:rsidRPr="001612A7" w:rsidRDefault="008A67F5" w:rsidP="000C18DC">
                            <w:pPr>
                              <w:rPr>
                                <w:rFonts w:ascii="Arial" w:hAnsi="Arial" w:cs="Arial"/>
                                <w:i/>
                                <w:sz w:val="22"/>
                                <w:szCs w:val="22"/>
                              </w:rPr>
                            </w:pPr>
                          </w:p>
                          <w:p w:rsidR="008A67F5" w:rsidRPr="001612A7" w:rsidRDefault="008A67F5" w:rsidP="000C18DC">
                            <w:pPr>
                              <w:rPr>
                                <w:rFonts w:ascii="Arial" w:hAnsi="Arial" w:cs="Arial"/>
                                <w:sz w:val="22"/>
                                <w:szCs w:val="22"/>
                              </w:rPr>
                            </w:pPr>
                            <w:r w:rsidRPr="001612A7">
                              <w:rPr>
                                <w:rFonts w:ascii="Arial" w:hAnsi="Arial" w:cs="Arial"/>
                                <w:sz w:val="22"/>
                                <w:szCs w:val="22"/>
                              </w:rPr>
                              <w:t>The section must be carefully reviewed and edited by the Architect or Engineer to meet the requirements of the project and local building code.  Words and sentences within brackets [ ] are choices to include or exclude a particular item or statement.  Coordinate this section with other specification sections and the Drawings.  Delete all “Specifier Notes” after editing this section.</w:t>
                            </w:r>
                          </w:p>
                          <w:p w:rsidR="008A67F5" w:rsidRPr="001612A7" w:rsidRDefault="008A67F5" w:rsidP="000C18DC">
                            <w:pPr>
                              <w:rPr>
                                <w:rFonts w:ascii="Arial" w:hAnsi="Arial" w:cs="Arial"/>
                                <w:sz w:val="22"/>
                                <w:szCs w:val="22"/>
                              </w:rPr>
                            </w:pPr>
                          </w:p>
                          <w:p w:rsidR="008A67F5" w:rsidRPr="001612A7" w:rsidRDefault="008A67F5" w:rsidP="000C18DC">
                            <w:pPr>
                              <w:rPr>
                                <w:rFonts w:ascii="Arial" w:hAnsi="Arial" w:cs="Arial"/>
                                <w:sz w:val="22"/>
                                <w:szCs w:val="22"/>
                              </w:rPr>
                            </w:pPr>
                          </w:p>
                          <w:p w:rsidR="008A67F5" w:rsidRPr="00832F83" w:rsidRDefault="008A67F5" w:rsidP="000C18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pt;margin-top:7.5pt;width:498pt;height:12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">
                <v:textbox>
                  <w:txbxContent>
                    <w:p w:rsidR="008A67F5" w:rsidRPr="001612A7" w:rsidRDefault="008A67F5" w:rsidP="000C18DC">
                      <w:pPr>
                        <w:rPr>
                          <w:rFonts w:ascii="Arial" w:hAnsi="Arial" w:cs="Arial"/>
                          <w:i/>
                          <w:sz w:val="22"/>
                          <w:szCs w:val="22"/>
                        </w:rPr>
                      </w:pPr>
                      <w:r w:rsidRPr="001612A7">
                        <w:rPr>
                          <w:rFonts w:ascii="Arial" w:hAnsi="Arial" w:cs="Arial"/>
                          <w:sz w:val="22"/>
                          <w:szCs w:val="22"/>
                        </w:rPr>
                        <w:t xml:space="preserve">Specifier Notes:  This product guide specification is written according to the Construction Specifications Institute (CSI) 3-Part Format, based on </w:t>
                      </w:r>
                      <w:r w:rsidRPr="001612A7">
                        <w:rPr>
                          <w:rFonts w:ascii="Arial" w:hAnsi="Arial" w:cs="Arial"/>
                          <w:i/>
                          <w:sz w:val="22"/>
                          <w:szCs w:val="22"/>
                        </w:rPr>
                        <w:t xml:space="preserve">MasterFormat 2004 </w:t>
                      </w:r>
                      <w:r w:rsidRPr="001612A7">
                        <w:rPr>
                          <w:rFonts w:ascii="Arial" w:hAnsi="Arial" w:cs="Arial"/>
                          <w:sz w:val="22"/>
                          <w:szCs w:val="22"/>
                        </w:rPr>
                        <w:t>and</w:t>
                      </w:r>
                      <w:r w:rsidRPr="001612A7">
                        <w:rPr>
                          <w:rFonts w:ascii="Arial" w:hAnsi="Arial" w:cs="Arial"/>
                          <w:i/>
                          <w:sz w:val="22"/>
                          <w:szCs w:val="22"/>
                        </w:rPr>
                        <w:t xml:space="preserve"> The Project Resource Manual—CSI Manual of Practice. </w:t>
                      </w:r>
                      <w:r>
                        <w:rPr>
                          <w:rFonts w:ascii="Arial" w:hAnsi="Arial" w:cs="Arial"/>
                          <w:i/>
                          <w:sz w:val="22"/>
                          <w:szCs w:val="22"/>
                        </w:rPr>
                        <w:t>The Manufacturer is responsible for technical accuracy.</w:t>
                      </w:r>
                    </w:p>
                    <w:p w:rsidR="008A67F5" w:rsidRPr="001612A7" w:rsidRDefault="008A67F5" w:rsidP="000C18DC">
                      <w:pPr>
                        <w:rPr>
                          <w:rFonts w:ascii="Arial" w:hAnsi="Arial" w:cs="Arial"/>
                          <w:i/>
                          <w:sz w:val="22"/>
                          <w:szCs w:val="22"/>
                        </w:rPr>
                      </w:pPr>
                    </w:p>
                    <w:p w:rsidR="008A67F5" w:rsidRPr="001612A7" w:rsidRDefault="008A67F5" w:rsidP="000C18DC">
                      <w:pPr>
                        <w:rPr>
                          <w:rFonts w:ascii="Arial" w:hAnsi="Arial" w:cs="Arial"/>
                          <w:sz w:val="22"/>
                          <w:szCs w:val="22"/>
                        </w:rPr>
                      </w:pPr>
                      <w:r w:rsidRPr="001612A7">
                        <w:rPr>
                          <w:rFonts w:ascii="Arial" w:hAnsi="Arial" w:cs="Arial"/>
                          <w:sz w:val="22"/>
                          <w:szCs w:val="22"/>
                        </w:rPr>
                        <w:t>The section must be carefully reviewed and edited by the Architect or Engineer to meet the requirements of the project and local building code.  Words and sentences within brackets [ ] are choices to include or exclude a particular item or statement.  Coordinate this section with other specification sections and the Drawings.  Delete all “Specifier Notes” after editing this section.</w:t>
                      </w:r>
                    </w:p>
                    <w:p w:rsidR="008A67F5" w:rsidRPr="001612A7" w:rsidRDefault="008A67F5" w:rsidP="000C18DC">
                      <w:pPr>
                        <w:rPr>
                          <w:rFonts w:ascii="Arial" w:hAnsi="Arial" w:cs="Arial"/>
                          <w:sz w:val="22"/>
                          <w:szCs w:val="22"/>
                        </w:rPr>
                      </w:pPr>
                    </w:p>
                    <w:p w:rsidR="008A67F5" w:rsidRPr="001612A7" w:rsidRDefault="008A67F5" w:rsidP="000C18DC">
                      <w:pPr>
                        <w:rPr>
                          <w:rFonts w:ascii="Arial" w:hAnsi="Arial" w:cs="Arial"/>
                          <w:sz w:val="22"/>
                          <w:szCs w:val="22"/>
                        </w:rPr>
                      </w:pPr>
                    </w:p>
                    <w:p w:rsidR="008A67F5" w:rsidRPr="00832F83" w:rsidRDefault="008A67F5" w:rsidP="000C18DC"/>
                  </w:txbxContent>
                </v:textbox>
              </v:shape>
            </w:pict>
          </mc:Fallback>
        </mc:AlternateContent>
      </w:r>
    </w:p>
    <w:p w:rsidR="000C18DC" w:rsidRPr="003C6842" w:rsidRDefault="000C18DC" w:rsidP="000C18DC">
      <w:pPr>
        <w:tabs>
          <w:tab w:val="left" w:pos="540"/>
          <w:tab w:val="left" w:pos="108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after="40"/>
        <w:jc w:val="center"/>
        <w:rPr>
          <w:rFonts w:ascii="Arial" w:hAnsi="Arial"/>
          <w:b/>
          <w:sz w:val="22"/>
          <w:szCs w:val="22"/>
        </w:rPr>
      </w:pPr>
    </w:p>
    <w:p w:rsidR="000C18DC" w:rsidRPr="003C6842" w:rsidRDefault="000C18DC" w:rsidP="000C18DC">
      <w:pPr>
        <w:tabs>
          <w:tab w:val="left" w:pos="540"/>
          <w:tab w:val="left" w:pos="108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after="40"/>
        <w:jc w:val="center"/>
        <w:rPr>
          <w:rFonts w:ascii="Arial" w:hAnsi="Arial"/>
          <w:b/>
          <w:sz w:val="22"/>
          <w:szCs w:val="22"/>
        </w:rPr>
      </w:pPr>
    </w:p>
    <w:p w:rsidR="000C18DC" w:rsidRPr="003C6842" w:rsidRDefault="000C18DC" w:rsidP="000C18DC">
      <w:pPr>
        <w:tabs>
          <w:tab w:val="left" w:pos="540"/>
          <w:tab w:val="left" w:pos="108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after="40"/>
        <w:jc w:val="center"/>
        <w:rPr>
          <w:rFonts w:ascii="Arial" w:hAnsi="Arial"/>
          <w:b/>
          <w:sz w:val="22"/>
          <w:szCs w:val="22"/>
        </w:rPr>
      </w:pPr>
    </w:p>
    <w:p w:rsidR="000C18DC" w:rsidRPr="003C6842" w:rsidRDefault="000C18DC" w:rsidP="000C18DC">
      <w:pPr>
        <w:tabs>
          <w:tab w:val="left" w:pos="540"/>
          <w:tab w:val="left" w:pos="108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after="40"/>
        <w:jc w:val="center"/>
        <w:rPr>
          <w:rFonts w:ascii="Arial" w:hAnsi="Arial"/>
          <w:b/>
          <w:sz w:val="22"/>
          <w:szCs w:val="22"/>
        </w:rPr>
      </w:pPr>
    </w:p>
    <w:p w:rsidR="000C18DC" w:rsidRPr="003C6842" w:rsidRDefault="000C18DC" w:rsidP="000C18DC">
      <w:pPr>
        <w:tabs>
          <w:tab w:val="left" w:pos="540"/>
          <w:tab w:val="left" w:pos="108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after="40"/>
        <w:jc w:val="center"/>
        <w:rPr>
          <w:rFonts w:ascii="Arial" w:hAnsi="Arial"/>
          <w:b/>
          <w:sz w:val="22"/>
          <w:szCs w:val="22"/>
        </w:rPr>
      </w:pPr>
    </w:p>
    <w:p w:rsidR="000C18DC" w:rsidRPr="003C6842" w:rsidRDefault="000C18DC" w:rsidP="000C18DC">
      <w:pPr>
        <w:tabs>
          <w:tab w:val="left" w:pos="540"/>
          <w:tab w:val="left" w:pos="108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after="40"/>
        <w:jc w:val="center"/>
        <w:rPr>
          <w:rFonts w:ascii="Arial" w:hAnsi="Arial"/>
          <w:b/>
          <w:sz w:val="22"/>
          <w:szCs w:val="22"/>
        </w:rPr>
      </w:pPr>
    </w:p>
    <w:p w:rsidR="000C18DC" w:rsidRPr="003C6842" w:rsidRDefault="000C18DC" w:rsidP="000C18DC">
      <w:pPr>
        <w:tabs>
          <w:tab w:val="left" w:pos="540"/>
          <w:tab w:val="left" w:pos="108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after="40"/>
        <w:jc w:val="center"/>
        <w:rPr>
          <w:rFonts w:ascii="Arial" w:hAnsi="Arial"/>
          <w:b/>
          <w:sz w:val="22"/>
          <w:szCs w:val="22"/>
        </w:rPr>
      </w:pPr>
    </w:p>
    <w:p w:rsidR="000C18DC" w:rsidRPr="003C6842" w:rsidRDefault="000C18DC" w:rsidP="000C18DC">
      <w:pPr>
        <w:tabs>
          <w:tab w:val="left" w:pos="540"/>
          <w:tab w:val="left" w:pos="108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after="40"/>
        <w:jc w:val="center"/>
        <w:rPr>
          <w:rFonts w:ascii="Arial" w:hAnsi="Arial"/>
          <w:b/>
          <w:sz w:val="22"/>
          <w:szCs w:val="22"/>
        </w:rPr>
      </w:pPr>
    </w:p>
    <w:p w:rsidR="000C18DC" w:rsidRPr="003C6842" w:rsidRDefault="000C18DC" w:rsidP="000C18DC">
      <w:pPr>
        <w:tabs>
          <w:tab w:val="left" w:pos="540"/>
          <w:tab w:val="left" w:pos="108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after="40"/>
        <w:jc w:val="center"/>
        <w:rPr>
          <w:rFonts w:ascii="Arial" w:hAnsi="Arial"/>
          <w:b/>
          <w:sz w:val="22"/>
          <w:szCs w:val="22"/>
        </w:rPr>
      </w:pPr>
    </w:p>
    <w:p w:rsidR="000C18DC" w:rsidRPr="003C6842" w:rsidRDefault="000C18DC" w:rsidP="00B91695">
      <w:pPr>
        <w:tabs>
          <w:tab w:val="left" w:pos="900"/>
        </w:tabs>
        <w:jc w:val="center"/>
        <w:rPr>
          <w:rFonts w:ascii="Arial" w:hAnsi="Arial" w:cs="Arial"/>
          <w:b/>
          <w:sz w:val="22"/>
          <w:szCs w:val="22"/>
        </w:rPr>
      </w:pPr>
    </w:p>
    <w:p w:rsidR="00B91695" w:rsidRPr="003C6842" w:rsidRDefault="00B91695" w:rsidP="00B91695">
      <w:pPr>
        <w:tabs>
          <w:tab w:val="left" w:pos="900"/>
        </w:tabs>
        <w:jc w:val="center"/>
        <w:rPr>
          <w:rFonts w:ascii="Arial" w:hAnsi="Arial" w:cs="Arial"/>
          <w:b/>
          <w:sz w:val="22"/>
          <w:szCs w:val="22"/>
        </w:rPr>
      </w:pPr>
      <w:r w:rsidRPr="003C6842">
        <w:rPr>
          <w:rFonts w:ascii="Arial" w:hAnsi="Arial" w:cs="Arial"/>
          <w:b/>
          <w:sz w:val="22"/>
          <w:szCs w:val="22"/>
        </w:rPr>
        <w:t xml:space="preserve">SECTION </w:t>
      </w:r>
      <w:r w:rsidR="006D4488" w:rsidRPr="003C6842">
        <w:rPr>
          <w:rFonts w:ascii="Arial" w:hAnsi="Arial" w:cs="Arial"/>
          <w:b/>
          <w:sz w:val="22"/>
          <w:szCs w:val="22"/>
        </w:rPr>
        <w:t>28 23 29</w:t>
      </w:r>
    </w:p>
    <w:p w:rsidR="00B91695" w:rsidRPr="003C6842" w:rsidRDefault="006D4488" w:rsidP="00B91695">
      <w:pPr>
        <w:tabs>
          <w:tab w:val="left" w:pos="900"/>
        </w:tabs>
        <w:jc w:val="center"/>
        <w:rPr>
          <w:rFonts w:ascii="Arial" w:hAnsi="Arial" w:cs="Arial"/>
          <w:b/>
          <w:sz w:val="22"/>
          <w:szCs w:val="22"/>
        </w:rPr>
      </w:pPr>
      <w:r w:rsidRPr="003C6842">
        <w:rPr>
          <w:rFonts w:ascii="Arial" w:hAnsi="Arial" w:cs="Arial"/>
          <w:b/>
          <w:sz w:val="22"/>
          <w:szCs w:val="22"/>
        </w:rPr>
        <w:t>VIDEO SURVEILLANCE REMOTE DEVICES AND SENSORS</w:t>
      </w:r>
    </w:p>
    <w:p w:rsidR="00B91695" w:rsidRPr="003C6842" w:rsidRDefault="006D4488" w:rsidP="00B91695">
      <w:pPr>
        <w:tabs>
          <w:tab w:val="left" w:pos="900"/>
        </w:tabs>
        <w:jc w:val="center"/>
        <w:rPr>
          <w:rFonts w:ascii="Arial" w:hAnsi="Arial" w:cs="Arial"/>
          <w:b/>
          <w:sz w:val="20"/>
          <w:szCs w:val="20"/>
        </w:rPr>
      </w:pPr>
      <w:r w:rsidRPr="003C6842">
        <w:rPr>
          <w:rFonts w:ascii="Arial" w:hAnsi="Arial" w:cs="Arial"/>
          <w:b/>
          <w:sz w:val="22"/>
          <w:szCs w:val="22"/>
        </w:rPr>
        <w:t xml:space="preserve">BOSCH </w:t>
      </w:r>
      <w:r w:rsidR="002D0A4C" w:rsidRPr="003C6842">
        <w:rPr>
          <w:rFonts w:ascii="Arial" w:hAnsi="Arial" w:cs="Arial"/>
          <w:b/>
          <w:sz w:val="22"/>
          <w:szCs w:val="22"/>
        </w:rPr>
        <w:t>N</w:t>
      </w:r>
      <w:r w:rsidR="00821C0B">
        <w:rPr>
          <w:rFonts w:ascii="Arial" w:hAnsi="Arial" w:cs="Arial"/>
          <w:b/>
          <w:sz w:val="22"/>
          <w:szCs w:val="22"/>
        </w:rPr>
        <w:t>D</w:t>
      </w:r>
      <w:r w:rsidR="002D0A4C" w:rsidRPr="003C6842">
        <w:rPr>
          <w:rFonts w:ascii="Arial" w:hAnsi="Arial" w:cs="Arial"/>
          <w:b/>
          <w:sz w:val="22"/>
          <w:szCs w:val="22"/>
        </w:rPr>
        <w:t>N-</w:t>
      </w:r>
      <w:r w:rsidR="002224BF" w:rsidRPr="003C6842">
        <w:rPr>
          <w:rFonts w:ascii="Arial" w:hAnsi="Arial" w:cs="Arial"/>
          <w:b/>
          <w:sz w:val="22"/>
          <w:szCs w:val="22"/>
        </w:rPr>
        <w:t>733</w:t>
      </w:r>
      <w:r w:rsidR="00EB4D76" w:rsidRPr="003C6842">
        <w:rPr>
          <w:rFonts w:ascii="Arial" w:hAnsi="Arial" w:cs="Arial"/>
          <w:b/>
          <w:sz w:val="22"/>
          <w:szCs w:val="22"/>
        </w:rPr>
        <w:t xml:space="preserve"> </w:t>
      </w:r>
      <w:r w:rsidR="00821C0B">
        <w:rPr>
          <w:rFonts w:ascii="Arial" w:hAnsi="Arial" w:cs="Arial"/>
          <w:b/>
          <w:sz w:val="22"/>
          <w:szCs w:val="22"/>
        </w:rPr>
        <w:t>FLEXIDOME</w:t>
      </w:r>
      <w:r w:rsidR="00772B01" w:rsidRPr="003C6842">
        <w:rPr>
          <w:rFonts w:ascii="Arial" w:hAnsi="Arial" w:cs="Arial"/>
          <w:b/>
          <w:sz w:val="22"/>
          <w:szCs w:val="22"/>
        </w:rPr>
        <w:t xml:space="preserve"> </w:t>
      </w:r>
      <w:r w:rsidR="00F803CD" w:rsidRPr="003C6842">
        <w:rPr>
          <w:rFonts w:ascii="Arial" w:hAnsi="Arial" w:cs="Arial"/>
          <w:b/>
          <w:sz w:val="22"/>
          <w:szCs w:val="22"/>
        </w:rPr>
        <w:t>HD</w:t>
      </w:r>
      <w:r w:rsidRPr="003C6842">
        <w:rPr>
          <w:rFonts w:ascii="Arial" w:hAnsi="Arial" w:cs="Arial"/>
          <w:b/>
          <w:sz w:val="22"/>
          <w:szCs w:val="22"/>
        </w:rPr>
        <w:t xml:space="preserve"> </w:t>
      </w:r>
      <w:r w:rsidR="002224BF" w:rsidRPr="003C6842">
        <w:rPr>
          <w:rFonts w:ascii="Arial" w:hAnsi="Arial" w:cs="Arial"/>
          <w:b/>
          <w:sz w:val="22"/>
          <w:szCs w:val="22"/>
        </w:rPr>
        <w:t>72</w:t>
      </w:r>
      <w:r w:rsidR="00F803CD" w:rsidRPr="003C6842">
        <w:rPr>
          <w:rFonts w:ascii="Arial" w:hAnsi="Arial" w:cs="Arial"/>
          <w:b/>
          <w:sz w:val="22"/>
          <w:szCs w:val="22"/>
        </w:rPr>
        <w:t>0p</w:t>
      </w:r>
      <w:r w:rsidR="002224BF" w:rsidRPr="003C6842">
        <w:rPr>
          <w:rFonts w:ascii="Arial" w:hAnsi="Arial" w:cs="Arial"/>
          <w:b/>
          <w:sz w:val="22"/>
          <w:szCs w:val="22"/>
        </w:rPr>
        <w:t>60</w:t>
      </w:r>
      <w:r w:rsidR="00F803CD" w:rsidRPr="003C6842">
        <w:rPr>
          <w:rFonts w:ascii="Arial" w:hAnsi="Arial" w:cs="Arial"/>
          <w:b/>
          <w:sz w:val="22"/>
          <w:szCs w:val="22"/>
        </w:rPr>
        <w:t xml:space="preserve"> </w:t>
      </w:r>
      <w:r w:rsidR="00B80A88" w:rsidRPr="003C6842">
        <w:rPr>
          <w:rFonts w:ascii="Arial" w:hAnsi="Arial" w:cs="Arial"/>
          <w:b/>
          <w:sz w:val="22"/>
          <w:szCs w:val="22"/>
        </w:rPr>
        <w:t xml:space="preserve">DAY/NIGHT </w:t>
      </w:r>
      <w:r w:rsidR="002D0A4C" w:rsidRPr="003C6842">
        <w:rPr>
          <w:rFonts w:ascii="Arial" w:hAnsi="Arial" w:cs="Arial"/>
          <w:b/>
          <w:sz w:val="22"/>
          <w:szCs w:val="22"/>
        </w:rPr>
        <w:t xml:space="preserve">IP </w:t>
      </w:r>
      <w:r w:rsidRPr="003C6842">
        <w:rPr>
          <w:rFonts w:ascii="Arial" w:hAnsi="Arial" w:cs="Arial"/>
          <w:b/>
          <w:sz w:val="22"/>
          <w:szCs w:val="22"/>
        </w:rPr>
        <w:t>CAMERA</w:t>
      </w:r>
    </w:p>
    <w:p w:rsidR="00B91695" w:rsidRPr="003C6842" w:rsidRDefault="00B91695" w:rsidP="00B91695">
      <w:pPr>
        <w:tabs>
          <w:tab w:val="left" w:pos="900"/>
        </w:tabs>
        <w:rPr>
          <w:rFonts w:ascii="Arial" w:hAnsi="Arial" w:cs="Arial"/>
          <w:b/>
          <w:sz w:val="20"/>
          <w:szCs w:val="20"/>
        </w:rPr>
      </w:pPr>
    </w:p>
    <w:p w:rsidR="000C18DC" w:rsidRPr="003C6842" w:rsidRDefault="000C18DC" w:rsidP="00B91695">
      <w:pPr>
        <w:tabs>
          <w:tab w:val="left" w:pos="900"/>
        </w:tabs>
        <w:rPr>
          <w:rFonts w:ascii="Arial" w:hAnsi="Arial" w:cs="Arial"/>
          <w:b/>
          <w:sz w:val="20"/>
          <w:szCs w:val="20"/>
        </w:rPr>
      </w:pPr>
    </w:p>
    <w:p w:rsidR="00C36314" w:rsidRPr="003C6842" w:rsidRDefault="00DA2EDB" w:rsidP="00695D22">
      <w:pPr>
        <w:numPr>
          <w:ilvl w:val="0"/>
          <w:numId w:val="1"/>
        </w:numPr>
        <w:tabs>
          <w:tab w:val="left" w:pos="900"/>
        </w:tabs>
        <w:rPr>
          <w:rFonts w:ascii="Arial" w:hAnsi="Arial" w:cs="Arial"/>
          <w:b/>
          <w:sz w:val="22"/>
          <w:szCs w:val="22"/>
        </w:rPr>
      </w:pPr>
      <w:r w:rsidRPr="003C6842">
        <w:rPr>
          <w:rFonts w:ascii="Arial" w:hAnsi="Arial" w:cs="Arial"/>
          <w:b/>
          <w:sz w:val="22"/>
          <w:szCs w:val="22"/>
        </w:rPr>
        <w:t>– GENERAL</w:t>
      </w:r>
    </w:p>
    <w:p w:rsidR="00A7687A" w:rsidRPr="003C6842" w:rsidRDefault="00A7687A" w:rsidP="00A7687A">
      <w:pPr>
        <w:tabs>
          <w:tab w:val="left" w:pos="900"/>
        </w:tabs>
        <w:rPr>
          <w:rFonts w:ascii="Arial" w:hAnsi="Arial" w:cs="Arial"/>
          <w:b/>
          <w:sz w:val="22"/>
          <w:szCs w:val="22"/>
        </w:rPr>
      </w:pPr>
    </w:p>
    <w:p w:rsidR="00DA2EDB" w:rsidRPr="003C6842" w:rsidRDefault="00B91695" w:rsidP="007944CB">
      <w:pPr>
        <w:numPr>
          <w:ilvl w:val="1"/>
          <w:numId w:val="1"/>
        </w:numPr>
        <w:tabs>
          <w:tab w:val="left" w:pos="900"/>
        </w:tabs>
        <w:rPr>
          <w:rFonts w:ascii="Arial" w:hAnsi="Arial" w:cs="Arial"/>
          <w:sz w:val="22"/>
          <w:szCs w:val="22"/>
        </w:rPr>
      </w:pPr>
      <w:r w:rsidRPr="003C6842">
        <w:rPr>
          <w:rFonts w:ascii="Arial" w:hAnsi="Arial" w:cs="Arial"/>
          <w:sz w:val="22"/>
          <w:szCs w:val="22"/>
        </w:rPr>
        <w:t>SUMMARY</w:t>
      </w:r>
    </w:p>
    <w:p w:rsidR="00A7687A" w:rsidRPr="003C6842" w:rsidRDefault="00A7687A" w:rsidP="00A7687A">
      <w:pPr>
        <w:tabs>
          <w:tab w:val="left" w:pos="900"/>
        </w:tabs>
        <w:rPr>
          <w:rFonts w:ascii="Arial" w:hAnsi="Arial" w:cs="Arial"/>
          <w:sz w:val="22"/>
          <w:szCs w:val="22"/>
        </w:rPr>
      </w:pPr>
    </w:p>
    <w:p w:rsidR="00B91695" w:rsidRPr="003C6842" w:rsidRDefault="00B91695" w:rsidP="00A7687A">
      <w:pPr>
        <w:numPr>
          <w:ilvl w:val="2"/>
          <w:numId w:val="1"/>
        </w:numPr>
        <w:tabs>
          <w:tab w:val="left" w:pos="900"/>
        </w:tabs>
        <w:rPr>
          <w:rFonts w:ascii="Arial" w:hAnsi="Arial" w:cs="Arial"/>
          <w:sz w:val="22"/>
          <w:szCs w:val="22"/>
        </w:rPr>
      </w:pPr>
      <w:r w:rsidRPr="003C6842">
        <w:rPr>
          <w:rFonts w:ascii="Arial" w:hAnsi="Arial" w:cs="Arial"/>
          <w:sz w:val="22"/>
          <w:szCs w:val="22"/>
        </w:rPr>
        <w:t>Section Includes</w:t>
      </w:r>
    </w:p>
    <w:p w:rsidR="00A7687A" w:rsidRPr="003C6842" w:rsidRDefault="00BD2C13" w:rsidP="00A7687A">
      <w:pPr>
        <w:numPr>
          <w:ilvl w:val="3"/>
          <w:numId w:val="1"/>
        </w:numPr>
        <w:tabs>
          <w:tab w:val="left" w:pos="900"/>
        </w:tabs>
        <w:rPr>
          <w:rFonts w:ascii="Arial" w:hAnsi="Arial" w:cs="Arial"/>
          <w:sz w:val="22"/>
          <w:szCs w:val="22"/>
        </w:rPr>
      </w:pPr>
      <w:r w:rsidRPr="003C6842">
        <w:rPr>
          <w:rFonts w:ascii="Arial" w:hAnsi="Arial" w:cs="Arial"/>
          <w:sz w:val="22"/>
          <w:szCs w:val="22"/>
        </w:rPr>
        <w:t>Video Surveillance Remote Devices</w:t>
      </w:r>
      <w:r w:rsidR="000C18DC" w:rsidRPr="003C6842">
        <w:rPr>
          <w:rFonts w:ascii="Arial" w:hAnsi="Arial" w:cs="Arial"/>
          <w:sz w:val="22"/>
          <w:szCs w:val="22"/>
        </w:rPr>
        <w:t>.</w:t>
      </w:r>
    </w:p>
    <w:p w:rsidR="00A7687A" w:rsidRPr="003C6842" w:rsidRDefault="00A7687A" w:rsidP="00A7687A">
      <w:pPr>
        <w:tabs>
          <w:tab w:val="left" w:pos="900"/>
        </w:tabs>
        <w:ind w:left="720"/>
        <w:rPr>
          <w:rFonts w:ascii="Arial" w:hAnsi="Arial" w:cs="Arial"/>
          <w:sz w:val="22"/>
          <w:szCs w:val="22"/>
        </w:rPr>
      </w:pPr>
    </w:p>
    <w:p w:rsidR="00B91695" w:rsidRPr="003C6842" w:rsidRDefault="00B91695" w:rsidP="00A7687A">
      <w:pPr>
        <w:numPr>
          <w:ilvl w:val="2"/>
          <w:numId w:val="1"/>
        </w:numPr>
        <w:tabs>
          <w:tab w:val="left" w:pos="900"/>
        </w:tabs>
        <w:rPr>
          <w:rFonts w:ascii="Arial" w:hAnsi="Arial" w:cs="Arial"/>
          <w:sz w:val="22"/>
          <w:szCs w:val="22"/>
        </w:rPr>
      </w:pPr>
      <w:r w:rsidRPr="003C6842">
        <w:rPr>
          <w:rFonts w:ascii="Arial" w:hAnsi="Arial" w:cs="Arial"/>
          <w:sz w:val="22"/>
          <w:szCs w:val="22"/>
        </w:rPr>
        <w:t>Related Sections</w:t>
      </w:r>
    </w:p>
    <w:p w:rsidR="00BD2C13" w:rsidRPr="003C6842" w:rsidRDefault="00BD2C13" w:rsidP="00BD2C13">
      <w:pPr>
        <w:numPr>
          <w:ilvl w:val="3"/>
          <w:numId w:val="1"/>
        </w:numPr>
        <w:tabs>
          <w:tab w:val="left" w:pos="900"/>
        </w:tabs>
        <w:rPr>
          <w:rFonts w:ascii="Arial" w:hAnsi="Arial" w:cs="Arial"/>
          <w:sz w:val="22"/>
          <w:szCs w:val="22"/>
        </w:rPr>
      </w:pPr>
      <w:r w:rsidRPr="003C6842">
        <w:rPr>
          <w:rFonts w:ascii="Arial" w:hAnsi="Arial" w:cs="Arial"/>
          <w:sz w:val="22"/>
          <w:szCs w:val="22"/>
        </w:rPr>
        <w:t>Section [28 23 13 – Video Surveillance Control and Management Systems].</w:t>
      </w:r>
    </w:p>
    <w:p w:rsidR="00BD2C13" w:rsidRPr="003C6842" w:rsidRDefault="00BD2C13" w:rsidP="00BD2C13">
      <w:pPr>
        <w:numPr>
          <w:ilvl w:val="3"/>
          <w:numId w:val="1"/>
        </w:numPr>
        <w:tabs>
          <w:tab w:val="left" w:pos="900"/>
        </w:tabs>
        <w:rPr>
          <w:rFonts w:ascii="Arial" w:hAnsi="Arial" w:cs="Arial"/>
          <w:sz w:val="22"/>
          <w:szCs w:val="22"/>
        </w:rPr>
      </w:pPr>
      <w:r w:rsidRPr="003C6842">
        <w:rPr>
          <w:rFonts w:ascii="Arial" w:hAnsi="Arial" w:cs="Arial"/>
          <w:sz w:val="22"/>
          <w:szCs w:val="22"/>
        </w:rPr>
        <w:t>Section [28 23 16 – Video Surveillance Monitoring and Supervisory Interfaces].</w:t>
      </w:r>
    </w:p>
    <w:p w:rsidR="00BD2C13" w:rsidRPr="003C6842" w:rsidRDefault="00BD2C13" w:rsidP="00BD2C13">
      <w:pPr>
        <w:numPr>
          <w:ilvl w:val="3"/>
          <w:numId w:val="1"/>
        </w:numPr>
        <w:tabs>
          <w:tab w:val="left" w:pos="900"/>
        </w:tabs>
        <w:rPr>
          <w:rFonts w:ascii="Arial" w:hAnsi="Arial" w:cs="Arial"/>
          <w:sz w:val="22"/>
          <w:szCs w:val="22"/>
        </w:rPr>
      </w:pPr>
      <w:r w:rsidRPr="003C6842">
        <w:rPr>
          <w:rFonts w:ascii="Arial" w:hAnsi="Arial" w:cs="Arial"/>
          <w:sz w:val="22"/>
          <w:szCs w:val="22"/>
        </w:rPr>
        <w:t>Section [28 23 19 – Digital Video Recorders and Analog Recording Devices].</w:t>
      </w:r>
    </w:p>
    <w:p w:rsidR="00BD2C13" w:rsidRPr="003C6842" w:rsidRDefault="00BD2C13" w:rsidP="00BD2C13">
      <w:pPr>
        <w:numPr>
          <w:ilvl w:val="3"/>
          <w:numId w:val="1"/>
        </w:numPr>
        <w:tabs>
          <w:tab w:val="left" w:pos="900"/>
        </w:tabs>
        <w:rPr>
          <w:rFonts w:ascii="Arial" w:hAnsi="Arial" w:cs="Arial"/>
          <w:sz w:val="22"/>
          <w:szCs w:val="22"/>
        </w:rPr>
      </w:pPr>
      <w:r w:rsidRPr="003C6842">
        <w:rPr>
          <w:rFonts w:ascii="Arial" w:hAnsi="Arial" w:cs="Arial"/>
          <w:sz w:val="22"/>
          <w:szCs w:val="22"/>
        </w:rPr>
        <w:t>Section [28 23 23 – Video Surveillance Systems Infrastructure].</w:t>
      </w:r>
    </w:p>
    <w:p w:rsidR="00E86F49" w:rsidRPr="003C6842" w:rsidRDefault="00E86F49" w:rsidP="00E86F49">
      <w:pPr>
        <w:tabs>
          <w:tab w:val="left" w:pos="900"/>
        </w:tabs>
        <w:ind w:left="1152"/>
        <w:rPr>
          <w:rFonts w:ascii="Arial" w:hAnsi="Arial" w:cs="Arial"/>
          <w:sz w:val="22"/>
          <w:szCs w:val="22"/>
        </w:rPr>
      </w:pPr>
    </w:p>
    <w:p w:rsidR="00B91695" w:rsidRPr="003C6842" w:rsidRDefault="002B70F4" w:rsidP="00A7687A">
      <w:pPr>
        <w:tabs>
          <w:tab w:val="left" w:pos="900"/>
        </w:tabs>
        <w:rPr>
          <w:rFonts w:ascii="Arial" w:hAnsi="Arial" w:cs="Arial"/>
          <w:sz w:val="22"/>
          <w:szCs w:val="22"/>
        </w:rPr>
      </w:pPr>
      <w:r w:rsidRPr="003C6842">
        <w:rPr>
          <w:rFonts w:ascii="Arial" w:hAnsi="Arial" w:cs="Arial"/>
          <w:sz w:val="22"/>
          <w:szCs w:val="22"/>
        </w:rPr>
        <w:t>**********Specifier</w:t>
      </w:r>
      <w:r w:rsidR="00E86F49" w:rsidRPr="003C6842">
        <w:rPr>
          <w:rFonts w:ascii="Arial" w:hAnsi="Arial" w:cs="Arial"/>
          <w:sz w:val="22"/>
          <w:szCs w:val="22"/>
        </w:rPr>
        <w:t>’s note: Include those standards referenced elsewhere in this SECTION.</w:t>
      </w:r>
    </w:p>
    <w:p w:rsidR="00B91695" w:rsidRPr="003C6842" w:rsidRDefault="00B91695" w:rsidP="00010CDA">
      <w:pPr>
        <w:keepNext/>
        <w:keepLines/>
        <w:numPr>
          <w:ilvl w:val="1"/>
          <w:numId w:val="1"/>
        </w:numPr>
        <w:tabs>
          <w:tab w:val="left" w:pos="900"/>
        </w:tabs>
        <w:rPr>
          <w:rFonts w:ascii="Arial" w:hAnsi="Arial" w:cs="Arial"/>
          <w:sz w:val="22"/>
          <w:szCs w:val="22"/>
        </w:rPr>
      </w:pPr>
      <w:r w:rsidRPr="003C6842">
        <w:rPr>
          <w:rFonts w:ascii="Arial" w:hAnsi="Arial" w:cs="Arial"/>
          <w:sz w:val="22"/>
          <w:szCs w:val="22"/>
        </w:rPr>
        <w:lastRenderedPageBreak/>
        <w:t>REFERENCES</w:t>
      </w:r>
    </w:p>
    <w:p w:rsidR="009F2C01" w:rsidRPr="003C6842" w:rsidRDefault="009F2C01" w:rsidP="00010CDA">
      <w:pPr>
        <w:keepNext/>
        <w:keepLines/>
        <w:tabs>
          <w:tab w:val="left" w:pos="900"/>
        </w:tabs>
        <w:rPr>
          <w:rFonts w:ascii="Arial" w:hAnsi="Arial" w:cs="Arial"/>
          <w:sz w:val="22"/>
          <w:szCs w:val="22"/>
        </w:rPr>
      </w:pPr>
    </w:p>
    <w:p w:rsidR="00BD2C13" w:rsidRPr="003C6842" w:rsidRDefault="00BD2C13" w:rsidP="00772B01">
      <w:pPr>
        <w:keepNext/>
        <w:keepLines/>
        <w:numPr>
          <w:ilvl w:val="2"/>
          <w:numId w:val="1"/>
        </w:numPr>
        <w:tabs>
          <w:tab w:val="left" w:pos="900"/>
        </w:tabs>
        <w:rPr>
          <w:rFonts w:ascii="Arial" w:hAnsi="Arial" w:cs="Arial"/>
          <w:sz w:val="22"/>
          <w:szCs w:val="22"/>
        </w:rPr>
      </w:pPr>
      <w:r w:rsidRPr="003C6842">
        <w:rPr>
          <w:rFonts w:ascii="Arial" w:hAnsi="Arial" w:cs="Arial"/>
          <w:sz w:val="22"/>
          <w:szCs w:val="22"/>
        </w:rPr>
        <w:t>European Norm</w:t>
      </w:r>
    </w:p>
    <w:p w:rsidR="002D0A4C" w:rsidRPr="003C6842" w:rsidRDefault="002D0A4C" w:rsidP="00772B01">
      <w:pPr>
        <w:keepNext/>
        <w:keepLines/>
        <w:numPr>
          <w:ilvl w:val="3"/>
          <w:numId w:val="1"/>
        </w:numPr>
        <w:tabs>
          <w:tab w:val="left" w:pos="900"/>
        </w:tabs>
        <w:rPr>
          <w:rFonts w:ascii="Arial" w:hAnsi="Arial" w:cs="Arial"/>
          <w:sz w:val="22"/>
          <w:szCs w:val="22"/>
        </w:rPr>
      </w:pPr>
      <w:r w:rsidRPr="003C6842">
        <w:rPr>
          <w:rFonts w:ascii="Arial" w:hAnsi="Arial" w:cs="Arial"/>
          <w:sz w:val="22"/>
          <w:szCs w:val="22"/>
        </w:rPr>
        <w:t>CE Declaration of Conformity</w:t>
      </w:r>
    </w:p>
    <w:p w:rsidR="002D0A4C" w:rsidRPr="003C6842" w:rsidRDefault="002D0A4C" w:rsidP="00201830">
      <w:pPr>
        <w:numPr>
          <w:ilvl w:val="3"/>
          <w:numId w:val="1"/>
        </w:numPr>
        <w:tabs>
          <w:tab w:val="left" w:pos="900"/>
        </w:tabs>
        <w:rPr>
          <w:rFonts w:ascii="Arial" w:hAnsi="Arial" w:cs="Arial"/>
          <w:sz w:val="22"/>
          <w:szCs w:val="22"/>
        </w:rPr>
      </w:pPr>
      <w:r w:rsidRPr="003C6842">
        <w:rPr>
          <w:rFonts w:ascii="Arial" w:hAnsi="Arial" w:cs="Arial"/>
          <w:sz w:val="22"/>
          <w:szCs w:val="22"/>
        </w:rPr>
        <w:t>EN50121-4</w:t>
      </w:r>
      <w:r w:rsidR="00CD356C" w:rsidRPr="003C6842">
        <w:rPr>
          <w:rFonts w:ascii="Arial" w:hAnsi="Arial" w:cs="Arial"/>
          <w:sz w:val="22"/>
          <w:szCs w:val="22"/>
        </w:rPr>
        <w:t xml:space="preserve"> (CE)</w:t>
      </w:r>
      <w:r w:rsidRPr="003C6842">
        <w:rPr>
          <w:rFonts w:ascii="Arial" w:hAnsi="Arial" w:cs="Arial"/>
          <w:sz w:val="22"/>
          <w:szCs w:val="22"/>
        </w:rPr>
        <w:t xml:space="preserve"> – </w:t>
      </w:r>
      <w:r w:rsidR="00010CDA" w:rsidRPr="003C6842">
        <w:rPr>
          <w:rFonts w:ascii="Arial" w:hAnsi="Arial" w:cs="Arial"/>
          <w:sz w:val="22"/>
          <w:szCs w:val="22"/>
        </w:rPr>
        <w:t>Railway applications –</w:t>
      </w:r>
      <w:r w:rsidRPr="003C6842">
        <w:rPr>
          <w:rFonts w:ascii="Arial" w:hAnsi="Arial" w:cs="Arial"/>
          <w:sz w:val="22"/>
          <w:szCs w:val="22"/>
        </w:rPr>
        <w:t xml:space="preserve"> Electromagnetic compatibility. Emission and immunity of the </w:t>
      </w:r>
      <w:r w:rsidR="00117392" w:rsidRPr="003C6842">
        <w:rPr>
          <w:rFonts w:ascii="Arial" w:hAnsi="Arial" w:cs="Arial"/>
          <w:sz w:val="22"/>
          <w:szCs w:val="22"/>
        </w:rPr>
        <w:t>signaling</w:t>
      </w:r>
      <w:r w:rsidRPr="003C6842">
        <w:rPr>
          <w:rFonts w:ascii="Arial" w:hAnsi="Arial" w:cs="Arial"/>
          <w:sz w:val="22"/>
          <w:szCs w:val="22"/>
        </w:rPr>
        <w:t xml:space="preserve"> and telecommunications apparatus</w:t>
      </w:r>
      <w:r w:rsidR="00010CDA" w:rsidRPr="003C6842">
        <w:rPr>
          <w:rFonts w:ascii="Arial" w:hAnsi="Arial" w:cs="Arial"/>
          <w:sz w:val="22"/>
          <w:szCs w:val="22"/>
        </w:rPr>
        <w:t>.</w:t>
      </w:r>
    </w:p>
    <w:p w:rsidR="00201830" w:rsidRPr="003C6842" w:rsidRDefault="002D0A4C" w:rsidP="00201830">
      <w:pPr>
        <w:numPr>
          <w:ilvl w:val="3"/>
          <w:numId w:val="1"/>
        </w:numPr>
        <w:tabs>
          <w:tab w:val="left" w:pos="900"/>
        </w:tabs>
        <w:rPr>
          <w:rFonts w:ascii="Arial" w:hAnsi="Arial" w:cs="Arial"/>
          <w:sz w:val="22"/>
          <w:szCs w:val="22"/>
        </w:rPr>
      </w:pPr>
      <w:r w:rsidRPr="003C6842">
        <w:rPr>
          <w:rFonts w:ascii="Arial" w:hAnsi="Arial" w:cs="Arial"/>
          <w:sz w:val="22"/>
          <w:szCs w:val="22"/>
        </w:rPr>
        <w:t>EN</w:t>
      </w:r>
      <w:r w:rsidR="00201830" w:rsidRPr="003C6842">
        <w:rPr>
          <w:rFonts w:ascii="Arial" w:hAnsi="Arial" w:cs="Arial"/>
          <w:sz w:val="22"/>
          <w:szCs w:val="22"/>
        </w:rPr>
        <w:t>50130-4</w:t>
      </w:r>
      <w:r w:rsidR="00CD356C" w:rsidRPr="003C6842">
        <w:rPr>
          <w:rFonts w:ascii="Arial" w:hAnsi="Arial" w:cs="Arial"/>
          <w:sz w:val="22"/>
          <w:szCs w:val="22"/>
        </w:rPr>
        <w:t xml:space="preserve"> (CE)</w:t>
      </w:r>
      <w:r w:rsidR="00201830" w:rsidRPr="003C6842">
        <w:rPr>
          <w:rFonts w:ascii="Arial" w:hAnsi="Arial" w:cs="Arial"/>
          <w:sz w:val="22"/>
          <w:szCs w:val="22"/>
        </w:rPr>
        <w:t xml:space="preserve"> </w:t>
      </w:r>
      <w:r w:rsidR="00905C79" w:rsidRPr="003C6842">
        <w:rPr>
          <w:rFonts w:ascii="Arial" w:hAnsi="Arial" w:cs="Arial"/>
          <w:sz w:val="22"/>
          <w:szCs w:val="22"/>
        </w:rPr>
        <w:t>(PoE, +12 VDC</w:t>
      </w:r>
      <w:r w:rsidR="00686C0D" w:rsidRPr="003C6842">
        <w:rPr>
          <w:rFonts w:ascii="Arial" w:hAnsi="Arial" w:cs="Arial"/>
          <w:sz w:val="22"/>
          <w:szCs w:val="22"/>
        </w:rPr>
        <w:t>, 24 VAC</w:t>
      </w:r>
      <w:r w:rsidR="00905C79" w:rsidRPr="003C6842">
        <w:rPr>
          <w:rFonts w:ascii="Arial" w:hAnsi="Arial" w:cs="Arial"/>
          <w:sz w:val="22"/>
          <w:szCs w:val="22"/>
        </w:rPr>
        <w:t xml:space="preserve">) </w:t>
      </w:r>
      <w:r w:rsidR="00201830" w:rsidRPr="003C6842">
        <w:rPr>
          <w:rFonts w:ascii="Arial" w:hAnsi="Arial" w:cs="Arial"/>
          <w:sz w:val="22"/>
          <w:szCs w:val="22"/>
        </w:rPr>
        <w:t>Alarm Systems</w:t>
      </w:r>
      <w:r w:rsidR="00535A89" w:rsidRPr="003C6842">
        <w:rPr>
          <w:rFonts w:ascii="Arial" w:hAnsi="Arial" w:cs="Arial"/>
          <w:sz w:val="22"/>
          <w:szCs w:val="22"/>
        </w:rPr>
        <w:t>, Part 4</w:t>
      </w:r>
      <w:r w:rsidR="00201830" w:rsidRPr="003C6842">
        <w:rPr>
          <w:rFonts w:ascii="Arial" w:hAnsi="Arial" w:cs="Arial"/>
          <w:sz w:val="22"/>
          <w:szCs w:val="22"/>
        </w:rPr>
        <w:t xml:space="preserve"> </w:t>
      </w:r>
      <w:r w:rsidR="00535A89" w:rsidRPr="003C6842">
        <w:rPr>
          <w:rFonts w:ascii="Arial" w:hAnsi="Arial" w:cs="Arial"/>
          <w:sz w:val="22"/>
          <w:szCs w:val="22"/>
        </w:rPr>
        <w:t>–</w:t>
      </w:r>
      <w:r w:rsidR="00201830" w:rsidRPr="003C6842">
        <w:rPr>
          <w:rFonts w:ascii="Arial" w:hAnsi="Arial" w:cs="Arial"/>
          <w:sz w:val="22"/>
          <w:szCs w:val="22"/>
        </w:rPr>
        <w:t xml:space="preserve"> Electromagnetic Compatibility </w:t>
      </w:r>
      <w:r w:rsidR="00535A89" w:rsidRPr="003C6842">
        <w:rPr>
          <w:rFonts w:ascii="Arial" w:hAnsi="Arial" w:cs="Arial"/>
          <w:sz w:val="22"/>
          <w:szCs w:val="22"/>
        </w:rPr>
        <w:t xml:space="preserve">– </w:t>
      </w:r>
      <w:r w:rsidR="00201830" w:rsidRPr="003C6842">
        <w:rPr>
          <w:rFonts w:ascii="Arial" w:hAnsi="Arial" w:cs="Arial"/>
          <w:sz w:val="22"/>
          <w:szCs w:val="22"/>
        </w:rPr>
        <w:t xml:space="preserve">Product Family Standard: Immunity Requirements </w:t>
      </w:r>
      <w:r w:rsidR="0098088A" w:rsidRPr="003C6842">
        <w:rPr>
          <w:rFonts w:ascii="Arial" w:hAnsi="Arial" w:cs="Arial"/>
          <w:sz w:val="22"/>
          <w:szCs w:val="22"/>
        </w:rPr>
        <w:t>for</w:t>
      </w:r>
      <w:r w:rsidR="00201830" w:rsidRPr="003C6842">
        <w:rPr>
          <w:rFonts w:ascii="Arial" w:hAnsi="Arial" w:cs="Arial"/>
          <w:sz w:val="22"/>
          <w:szCs w:val="22"/>
        </w:rPr>
        <w:t xml:space="preserve"> Components </w:t>
      </w:r>
      <w:r w:rsidR="0098088A" w:rsidRPr="003C6842">
        <w:rPr>
          <w:rFonts w:ascii="Arial" w:hAnsi="Arial" w:cs="Arial"/>
          <w:sz w:val="22"/>
          <w:szCs w:val="22"/>
        </w:rPr>
        <w:t>of</w:t>
      </w:r>
      <w:r w:rsidR="00201830" w:rsidRPr="003C6842">
        <w:rPr>
          <w:rFonts w:ascii="Arial" w:hAnsi="Arial" w:cs="Arial"/>
          <w:sz w:val="22"/>
          <w:szCs w:val="22"/>
        </w:rPr>
        <w:t xml:space="preserve"> Fire, Intruder </w:t>
      </w:r>
      <w:r w:rsidR="0098088A" w:rsidRPr="003C6842">
        <w:rPr>
          <w:rFonts w:ascii="Arial" w:hAnsi="Arial" w:cs="Arial"/>
          <w:sz w:val="22"/>
          <w:szCs w:val="22"/>
        </w:rPr>
        <w:t>and</w:t>
      </w:r>
      <w:r w:rsidR="00201830" w:rsidRPr="003C6842">
        <w:rPr>
          <w:rFonts w:ascii="Arial" w:hAnsi="Arial" w:cs="Arial"/>
          <w:sz w:val="22"/>
          <w:szCs w:val="22"/>
        </w:rPr>
        <w:t xml:space="preserve"> Social Alarm Systems</w:t>
      </w:r>
    </w:p>
    <w:p w:rsidR="00BD2C13" w:rsidRPr="003C6842" w:rsidRDefault="00BD2C13" w:rsidP="00BD2C13">
      <w:pPr>
        <w:numPr>
          <w:ilvl w:val="3"/>
          <w:numId w:val="1"/>
        </w:numPr>
        <w:tabs>
          <w:tab w:val="left" w:pos="900"/>
        </w:tabs>
        <w:rPr>
          <w:rFonts w:ascii="Arial" w:hAnsi="Arial" w:cs="Arial"/>
          <w:sz w:val="22"/>
          <w:szCs w:val="22"/>
        </w:rPr>
      </w:pPr>
      <w:r w:rsidRPr="003C6842">
        <w:rPr>
          <w:rFonts w:ascii="Arial" w:hAnsi="Arial" w:cs="Arial"/>
          <w:sz w:val="22"/>
          <w:szCs w:val="22"/>
        </w:rPr>
        <w:t xml:space="preserve">EN55022 class </w:t>
      </w:r>
      <w:r w:rsidR="00201830" w:rsidRPr="003C6842">
        <w:rPr>
          <w:rFonts w:ascii="Arial" w:hAnsi="Arial" w:cs="Arial"/>
          <w:sz w:val="22"/>
          <w:szCs w:val="22"/>
        </w:rPr>
        <w:t>B</w:t>
      </w:r>
      <w:r w:rsidRPr="003C6842">
        <w:rPr>
          <w:rFonts w:ascii="Arial" w:hAnsi="Arial" w:cs="Arial"/>
          <w:sz w:val="22"/>
          <w:szCs w:val="22"/>
        </w:rPr>
        <w:t xml:space="preserve"> (CE) – Information Technology Equipment – Radio Disturbance Characteristics – Limits and Meth</w:t>
      </w:r>
      <w:r w:rsidR="00772B01" w:rsidRPr="003C6842">
        <w:rPr>
          <w:rFonts w:ascii="Arial" w:hAnsi="Arial" w:cs="Arial"/>
          <w:sz w:val="22"/>
          <w:szCs w:val="22"/>
        </w:rPr>
        <w:t>ods of Measurement for Emission</w:t>
      </w:r>
    </w:p>
    <w:p w:rsidR="00BD2C13" w:rsidRPr="003C6842" w:rsidRDefault="00BD2C13" w:rsidP="00BD2C13">
      <w:pPr>
        <w:tabs>
          <w:tab w:val="left" w:pos="900"/>
        </w:tabs>
        <w:ind w:left="1152"/>
        <w:rPr>
          <w:rFonts w:ascii="Arial" w:hAnsi="Arial" w:cs="Arial"/>
          <w:sz w:val="22"/>
          <w:szCs w:val="22"/>
        </w:rPr>
      </w:pPr>
    </w:p>
    <w:p w:rsidR="00BD2C13" w:rsidRPr="003C6842" w:rsidRDefault="00BD2C13" w:rsidP="00BD2C13">
      <w:pPr>
        <w:numPr>
          <w:ilvl w:val="2"/>
          <w:numId w:val="1"/>
        </w:numPr>
        <w:tabs>
          <w:tab w:val="left" w:pos="900"/>
        </w:tabs>
        <w:rPr>
          <w:rFonts w:ascii="Arial" w:hAnsi="Arial" w:cs="Arial"/>
          <w:sz w:val="22"/>
          <w:szCs w:val="22"/>
        </w:rPr>
      </w:pPr>
      <w:r w:rsidRPr="003C6842">
        <w:rPr>
          <w:rFonts w:ascii="Arial" w:hAnsi="Arial" w:cs="Arial"/>
          <w:sz w:val="22"/>
          <w:szCs w:val="22"/>
        </w:rPr>
        <w:t>Federal Communications Commission (FCC) (www.fcc.gov)</w:t>
      </w:r>
    </w:p>
    <w:p w:rsidR="00BD2C13" w:rsidRPr="003C6842" w:rsidRDefault="00BD2C13" w:rsidP="00BD2C13">
      <w:pPr>
        <w:numPr>
          <w:ilvl w:val="3"/>
          <w:numId w:val="1"/>
        </w:numPr>
        <w:tabs>
          <w:tab w:val="left" w:pos="900"/>
        </w:tabs>
        <w:rPr>
          <w:rFonts w:ascii="Arial" w:hAnsi="Arial" w:cs="Arial"/>
          <w:sz w:val="22"/>
          <w:szCs w:val="22"/>
        </w:rPr>
      </w:pPr>
      <w:r w:rsidRPr="003C6842">
        <w:rPr>
          <w:rFonts w:ascii="Arial" w:hAnsi="Arial" w:cs="Arial"/>
          <w:sz w:val="22"/>
          <w:szCs w:val="22"/>
        </w:rPr>
        <w:t xml:space="preserve">FCC CFR 47 part 15 class </w:t>
      </w:r>
      <w:r w:rsidR="00201830" w:rsidRPr="003C6842">
        <w:rPr>
          <w:rFonts w:ascii="Arial" w:hAnsi="Arial" w:cs="Arial"/>
          <w:sz w:val="22"/>
          <w:szCs w:val="22"/>
        </w:rPr>
        <w:t>B</w:t>
      </w:r>
      <w:r w:rsidRPr="003C6842">
        <w:rPr>
          <w:rFonts w:ascii="Arial" w:hAnsi="Arial" w:cs="Arial"/>
          <w:sz w:val="22"/>
          <w:szCs w:val="22"/>
        </w:rPr>
        <w:t xml:space="preserve"> – Telecommunications – Radio Frequency Devices – Digital Device Emission.</w:t>
      </w:r>
    </w:p>
    <w:p w:rsidR="00BD2C13" w:rsidRPr="003C6842" w:rsidRDefault="00BD2C13" w:rsidP="00BD2C13">
      <w:pPr>
        <w:tabs>
          <w:tab w:val="left" w:pos="900"/>
        </w:tabs>
        <w:ind w:left="1152"/>
        <w:rPr>
          <w:rFonts w:ascii="Arial" w:hAnsi="Arial" w:cs="Arial"/>
          <w:sz w:val="16"/>
          <w:szCs w:val="16"/>
        </w:rPr>
      </w:pPr>
    </w:p>
    <w:p w:rsidR="001C4C77" w:rsidRPr="003C6842" w:rsidRDefault="001C4C77" w:rsidP="00330D99">
      <w:pPr>
        <w:numPr>
          <w:ilvl w:val="2"/>
          <w:numId w:val="1"/>
        </w:numPr>
        <w:tabs>
          <w:tab w:val="left" w:pos="900"/>
        </w:tabs>
        <w:rPr>
          <w:rFonts w:ascii="Arial" w:hAnsi="Arial" w:cs="Arial"/>
          <w:sz w:val="22"/>
          <w:szCs w:val="22"/>
        </w:rPr>
      </w:pPr>
      <w:r w:rsidRPr="003C6842">
        <w:rPr>
          <w:rFonts w:ascii="Arial" w:hAnsi="Arial" w:cs="Arial"/>
          <w:sz w:val="22"/>
          <w:szCs w:val="22"/>
        </w:rPr>
        <w:t>HD Standards</w:t>
      </w:r>
    </w:p>
    <w:p w:rsidR="001C4C77" w:rsidRPr="003C6842" w:rsidRDefault="001C4C77" w:rsidP="001C4C77">
      <w:pPr>
        <w:numPr>
          <w:ilvl w:val="3"/>
          <w:numId w:val="1"/>
        </w:numPr>
        <w:tabs>
          <w:tab w:val="left" w:pos="900"/>
        </w:tabs>
        <w:rPr>
          <w:rFonts w:ascii="Arial" w:hAnsi="Arial" w:cs="Arial"/>
          <w:sz w:val="22"/>
          <w:szCs w:val="22"/>
        </w:rPr>
      </w:pPr>
      <w:r w:rsidRPr="003C6842">
        <w:rPr>
          <w:rFonts w:ascii="Arial" w:hAnsi="Arial" w:cs="Arial"/>
          <w:sz w:val="22"/>
          <w:szCs w:val="22"/>
        </w:rPr>
        <w:t>Complies with the 296M-2001 standard</w:t>
      </w:r>
    </w:p>
    <w:p w:rsidR="001C4C77" w:rsidRPr="003C6842" w:rsidRDefault="001C4C77" w:rsidP="001C4C77">
      <w:pPr>
        <w:tabs>
          <w:tab w:val="left" w:pos="900"/>
        </w:tabs>
        <w:ind w:left="792"/>
        <w:rPr>
          <w:rFonts w:ascii="Arial" w:hAnsi="Arial" w:cs="Arial"/>
          <w:sz w:val="22"/>
          <w:szCs w:val="22"/>
        </w:rPr>
      </w:pPr>
    </w:p>
    <w:p w:rsidR="005F00CD" w:rsidRPr="003C6842" w:rsidRDefault="005F00CD" w:rsidP="00330D99">
      <w:pPr>
        <w:numPr>
          <w:ilvl w:val="2"/>
          <w:numId w:val="1"/>
        </w:numPr>
        <w:tabs>
          <w:tab w:val="left" w:pos="900"/>
        </w:tabs>
        <w:rPr>
          <w:rFonts w:ascii="Arial" w:hAnsi="Arial" w:cs="Arial"/>
          <w:sz w:val="22"/>
          <w:szCs w:val="22"/>
        </w:rPr>
      </w:pPr>
      <w:r w:rsidRPr="003C6842">
        <w:rPr>
          <w:rFonts w:ascii="Arial" w:hAnsi="Arial" w:cs="Arial"/>
          <w:sz w:val="22"/>
          <w:szCs w:val="22"/>
        </w:rPr>
        <w:t>Immunity</w:t>
      </w:r>
    </w:p>
    <w:p w:rsidR="005F00CD" w:rsidRPr="003C6842" w:rsidRDefault="005F00CD" w:rsidP="00905C79">
      <w:pPr>
        <w:numPr>
          <w:ilvl w:val="3"/>
          <w:numId w:val="1"/>
        </w:numPr>
        <w:tabs>
          <w:tab w:val="left" w:pos="900"/>
        </w:tabs>
        <w:rPr>
          <w:rFonts w:ascii="Arial" w:hAnsi="Arial" w:cs="Arial"/>
          <w:sz w:val="22"/>
          <w:szCs w:val="22"/>
        </w:rPr>
      </w:pPr>
      <w:r w:rsidRPr="003C6842">
        <w:rPr>
          <w:rFonts w:ascii="Arial" w:hAnsi="Arial" w:cs="Arial"/>
          <w:sz w:val="22"/>
          <w:szCs w:val="22"/>
        </w:rPr>
        <w:t>EN61000-3-2 - Electromagnetic compatibility (EMC). Limits. Limits for harmonic current emissions (equipment input current up to and including 16 A per phase)</w:t>
      </w:r>
    </w:p>
    <w:p w:rsidR="005F00CD" w:rsidRPr="003C6842" w:rsidRDefault="005F00CD" w:rsidP="00905C79">
      <w:pPr>
        <w:numPr>
          <w:ilvl w:val="3"/>
          <w:numId w:val="1"/>
        </w:numPr>
        <w:tabs>
          <w:tab w:val="left" w:pos="900"/>
        </w:tabs>
        <w:rPr>
          <w:rFonts w:ascii="Arial" w:hAnsi="Arial" w:cs="Arial"/>
          <w:sz w:val="22"/>
          <w:szCs w:val="22"/>
        </w:rPr>
      </w:pPr>
      <w:r w:rsidRPr="003C6842">
        <w:rPr>
          <w:rFonts w:ascii="Arial" w:hAnsi="Arial" w:cs="Arial"/>
          <w:sz w:val="22"/>
          <w:szCs w:val="22"/>
        </w:rPr>
        <w:t>EN61000-3-3 - Electromagnetic compatibility (EMC). Limits. Limitation of voltage changes, voltage fluctuations and flicker in public low-voltage supply systems, for equipment with rated current $3L 16 A per phase and not subject to conditional connection</w:t>
      </w:r>
    </w:p>
    <w:p w:rsidR="005F00CD" w:rsidRPr="003C6842" w:rsidRDefault="005F00CD" w:rsidP="005F00CD">
      <w:pPr>
        <w:tabs>
          <w:tab w:val="left" w:pos="900"/>
        </w:tabs>
        <w:ind w:left="1224"/>
        <w:rPr>
          <w:rFonts w:ascii="Arial" w:hAnsi="Arial" w:cs="Arial"/>
          <w:sz w:val="22"/>
          <w:szCs w:val="22"/>
        </w:rPr>
      </w:pPr>
    </w:p>
    <w:p w:rsidR="00330D99" w:rsidRPr="003C6842" w:rsidRDefault="00330D99" w:rsidP="00330D99">
      <w:pPr>
        <w:numPr>
          <w:ilvl w:val="2"/>
          <w:numId w:val="1"/>
        </w:numPr>
        <w:tabs>
          <w:tab w:val="left" w:pos="900"/>
        </w:tabs>
        <w:rPr>
          <w:rFonts w:ascii="Arial" w:hAnsi="Arial" w:cs="Arial"/>
          <w:sz w:val="22"/>
          <w:szCs w:val="22"/>
        </w:rPr>
      </w:pPr>
      <w:r w:rsidRPr="003C6842">
        <w:rPr>
          <w:rFonts w:ascii="Arial" w:hAnsi="Arial" w:cs="Arial"/>
          <w:sz w:val="22"/>
          <w:szCs w:val="22"/>
        </w:rPr>
        <w:t>International Electrotechnical Commission (IEC)</w:t>
      </w:r>
    </w:p>
    <w:p w:rsidR="00330D99" w:rsidRPr="003C6842" w:rsidRDefault="000359F7" w:rsidP="00330D99">
      <w:pPr>
        <w:numPr>
          <w:ilvl w:val="3"/>
          <w:numId w:val="1"/>
        </w:numPr>
        <w:tabs>
          <w:tab w:val="left" w:pos="900"/>
        </w:tabs>
        <w:rPr>
          <w:rFonts w:ascii="Arial" w:hAnsi="Arial" w:cs="Arial"/>
          <w:sz w:val="22"/>
          <w:szCs w:val="22"/>
        </w:rPr>
      </w:pPr>
      <w:r w:rsidRPr="003C6842">
        <w:rPr>
          <w:rFonts w:ascii="Arial" w:hAnsi="Arial" w:cs="Arial"/>
          <w:sz w:val="22"/>
          <w:szCs w:val="22"/>
        </w:rPr>
        <w:t xml:space="preserve">Camera with 500 g (1.1 lb) lens according to </w:t>
      </w:r>
      <w:r w:rsidR="00330D99" w:rsidRPr="003C6842">
        <w:rPr>
          <w:rFonts w:ascii="Arial" w:hAnsi="Arial" w:cs="Arial"/>
          <w:sz w:val="22"/>
          <w:szCs w:val="22"/>
        </w:rPr>
        <w:t>IEC 60068-2-</w:t>
      </w:r>
      <w:r w:rsidRPr="003C6842">
        <w:rPr>
          <w:rFonts w:ascii="Arial" w:hAnsi="Arial" w:cs="Arial"/>
          <w:sz w:val="22"/>
          <w:szCs w:val="22"/>
        </w:rPr>
        <w:t>6</w:t>
      </w:r>
      <w:r w:rsidR="00330D99" w:rsidRPr="003C6842">
        <w:rPr>
          <w:rFonts w:ascii="Arial" w:hAnsi="Arial" w:cs="Arial"/>
          <w:sz w:val="22"/>
          <w:szCs w:val="22"/>
        </w:rPr>
        <w:t xml:space="preserve"> Vibration</w:t>
      </w:r>
      <w:r w:rsidR="00B5436C" w:rsidRPr="003C6842">
        <w:rPr>
          <w:rFonts w:ascii="Arial" w:hAnsi="Arial" w:cs="Arial"/>
          <w:sz w:val="22"/>
          <w:szCs w:val="22"/>
        </w:rPr>
        <w:t>.</w:t>
      </w:r>
    </w:p>
    <w:p w:rsidR="00BD2C13" w:rsidRPr="003C6842" w:rsidRDefault="00BD2C13" w:rsidP="00BD2C13">
      <w:pPr>
        <w:tabs>
          <w:tab w:val="left" w:pos="900"/>
        </w:tabs>
        <w:ind w:left="1152"/>
        <w:rPr>
          <w:rFonts w:ascii="Arial" w:hAnsi="Arial" w:cs="Arial"/>
          <w:sz w:val="16"/>
          <w:szCs w:val="16"/>
        </w:rPr>
      </w:pPr>
    </w:p>
    <w:p w:rsidR="000359F7" w:rsidRPr="003C6842" w:rsidRDefault="000359F7" w:rsidP="000359F7">
      <w:pPr>
        <w:numPr>
          <w:ilvl w:val="2"/>
          <w:numId w:val="1"/>
        </w:numPr>
        <w:tabs>
          <w:tab w:val="left" w:pos="900"/>
        </w:tabs>
        <w:rPr>
          <w:rFonts w:ascii="Arial" w:hAnsi="Arial" w:cs="Arial"/>
          <w:sz w:val="22"/>
          <w:szCs w:val="22"/>
        </w:rPr>
      </w:pPr>
      <w:r w:rsidRPr="003C6842">
        <w:rPr>
          <w:rFonts w:ascii="Arial" w:hAnsi="Arial" w:cs="Arial"/>
          <w:sz w:val="22"/>
          <w:szCs w:val="22"/>
        </w:rPr>
        <w:t>International Organization for Standardization (ISO)</w:t>
      </w:r>
    </w:p>
    <w:p w:rsidR="000359F7" w:rsidRPr="003C6842" w:rsidRDefault="000359F7" w:rsidP="000359F7">
      <w:pPr>
        <w:numPr>
          <w:ilvl w:val="3"/>
          <w:numId w:val="1"/>
        </w:numPr>
        <w:tabs>
          <w:tab w:val="left" w:pos="900"/>
        </w:tabs>
        <w:rPr>
          <w:rFonts w:ascii="Arial" w:hAnsi="Arial" w:cs="Arial"/>
          <w:sz w:val="22"/>
          <w:szCs w:val="22"/>
        </w:rPr>
      </w:pPr>
      <w:r w:rsidRPr="003C6842">
        <w:rPr>
          <w:rFonts w:ascii="Arial" w:hAnsi="Arial" w:cs="Arial"/>
          <w:sz w:val="22"/>
          <w:szCs w:val="22"/>
        </w:rPr>
        <w:t>9001 – Quality System.</w:t>
      </w:r>
    </w:p>
    <w:p w:rsidR="000359F7" w:rsidRPr="003C6842" w:rsidRDefault="000359F7" w:rsidP="000359F7">
      <w:pPr>
        <w:tabs>
          <w:tab w:val="left" w:pos="900"/>
        </w:tabs>
        <w:ind w:left="792"/>
        <w:rPr>
          <w:rFonts w:ascii="Arial" w:hAnsi="Arial" w:cs="Arial"/>
          <w:sz w:val="16"/>
          <w:szCs w:val="16"/>
        </w:rPr>
      </w:pPr>
    </w:p>
    <w:p w:rsidR="00BD2C13" w:rsidRPr="003C6842" w:rsidRDefault="000359F7" w:rsidP="00BD2C13">
      <w:pPr>
        <w:numPr>
          <w:ilvl w:val="2"/>
          <w:numId w:val="1"/>
        </w:numPr>
        <w:tabs>
          <w:tab w:val="left" w:pos="900"/>
        </w:tabs>
        <w:rPr>
          <w:rFonts w:ascii="Arial" w:hAnsi="Arial" w:cs="Arial"/>
          <w:sz w:val="22"/>
          <w:szCs w:val="22"/>
        </w:rPr>
      </w:pPr>
      <w:r w:rsidRPr="003C6842">
        <w:rPr>
          <w:rFonts w:ascii="Arial" w:hAnsi="Arial" w:cs="Arial"/>
          <w:sz w:val="22"/>
          <w:szCs w:val="22"/>
        </w:rPr>
        <w:t>Safety</w:t>
      </w:r>
    </w:p>
    <w:p w:rsidR="00772B01" w:rsidRPr="003C6842" w:rsidRDefault="00772B01" w:rsidP="00905C79">
      <w:pPr>
        <w:numPr>
          <w:ilvl w:val="3"/>
          <w:numId w:val="1"/>
        </w:numPr>
        <w:tabs>
          <w:tab w:val="left" w:pos="900"/>
        </w:tabs>
        <w:rPr>
          <w:rFonts w:ascii="Arial" w:hAnsi="Arial" w:cs="Arial"/>
          <w:sz w:val="22"/>
          <w:szCs w:val="22"/>
        </w:rPr>
      </w:pPr>
      <w:r w:rsidRPr="003C6842">
        <w:rPr>
          <w:rFonts w:ascii="Arial" w:hAnsi="Arial" w:cs="Arial"/>
          <w:sz w:val="22"/>
          <w:szCs w:val="22"/>
        </w:rPr>
        <w:t>EN60950-1 (CE) - Information technology equipment. Safety. General requirements</w:t>
      </w:r>
    </w:p>
    <w:p w:rsidR="00772B01" w:rsidRPr="003C6842" w:rsidRDefault="00772B01" w:rsidP="00905C79">
      <w:pPr>
        <w:numPr>
          <w:ilvl w:val="3"/>
          <w:numId w:val="1"/>
        </w:numPr>
        <w:tabs>
          <w:tab w:val="left" w:pos="900"/>
        </w:tabs>
        <w:rPr>
          <w:rFonts w:ascii="Arial" w:hAnsi="Arial" w:cs="Arial"/>
          <w:sz w:val="22"/>
          <w:szCs w:val="22"/>
        </w:rPr>
      </w:pPr>
      <w:r w:rsidRPr="003C6842">
        <w:rPr>
          <w:rFonts w:ascii="Arial" w:hAnsi="Arial" w:cs="Arial"/>
          <w:sz w:val="22"/>
          <w:szCs w:val="22"/>
        </w:rPr>
        <w:t>UL60950</w:t>
      </w:r>
      <w:r w:rsidR="00373D8B" w:rsidRPr="003C6842">
        <w:rPr>
          <w:rFonts w:ascii="Arial" w:hAnsi="Arial" w:cs="Arial"/>
          <w:sz w:val="22"/>
          <w:szCs w:val="22"/>
        </w:rPr>
        <w:t xml:space="preserve">-1 Second Edition </w:t>
      </w:r>
      <w:r w:rsidRPr="003C6842">
        <w:rPr>
          <w:rFonts w:ascii="Arial" w:hAnsi="Arial" w:cs="Arial"/>
          <w:sz w:val="22"/>
          <w:szCs w:val="22"/>
        </w:rPr>
        <w:t>- Information technology equipment. Safety. General requirements</w:t>
      </w:r>
    </w:p>
    <w:p w:rsidR="000359F7" w:rsidRPr="003C6842" w:rsidRDefault="00772B01" w:rsidP="00905C79">
      <w:pPr>
        <w:numPr>
          <w:ilvl w:val="3"/>
          <w:numId w:val="1"/>
        </w:numPr>
        <w:tabs>
          <w:tab w:val="left" w:pos="900"/>
        </w:tabs>
        <w:rPr>
          <w:rFonts w:ascii="Arial" w:hAnsi="Arial" w:cs="Arial"/>
          <w:sz w:val="22"/>
          <w:szCs w:val="22"/>
        </w:rPr>
      </w:pPr>
      <w:r w:rsidRPr="003C6842">
        <w:rPr>
          <w:rFonts w:ascii="Arial" w:hAnsi="Arial" w:cs="Arial"/>
          <w:sz w:val="22"/>
          <w:szCs w:val="22"/>
        </w:rPr>
        <w:t xml:space="preserve">CAN/CSA </w:t>
      </w:r>
      <w:r w:rsidR="00373D8B" w:rsidRPr="003C6842">
        <w:rPr>
          <w:rFonts w:ascii="Arial" w:hAnsi="Arial" w:cs="Arial"/>
          <w:sz w:val="22"/>
          <w:szCs w:val="22"/>
        </w:rPr>
        <w:t xml:space="preserve">22.2 No 609501-1 </w:t>
      </w:r>
      <w:r w:rsidRPr="003C6842">
        <w:rPr>
          <w:rFonts w:ascii="Arial" w:hAnsi="Arial" w:cs="Arial"/>
          <w:sz w:val="22"/>
          <w:szCs w:val="22"/>
        </w:rPr>
        <w:t>- Information technology equipment. Safety. General requirements</w:t>
      </w:r>
    </w:p>
    <w:p w:rsidR="00F82DE3" w:rsidRPr="003C6842" w:rsidRDefault="00F82DE3" w:rsidP="00F82DE3">
      <w:pPr>
        <w:tabs>
          <w:tab w:val="left" w:pos="900"/>
        </w:tabs>
        <w:ind w:left="792"/>
        <w:rPr>
          <w:rFonts w:ascii="Arial" w:hAnsi="Arial" w:cs="Arial"/>
          <w:sz w:val="22"/>
          <w:szCs w:val="22"/>
        </w:rPr>
      </w:pPr>
    </w:p>
    <w:p w:rsidR="00F82DE3" w:rsidRPr="003C6842" w:rsidRDefault="00F82DE3" w:rsidP="00F82DE3">
      <w:pPr>
        <w:numPr>
          <w:ilvl w:val="2"/>
          <w:numId w:val="1"/>
        </w:numPr>
        <w:tabs>
          <w:tab w:val="left" w:pos="900"/>
        </w:tabs>
        <w:rPr>
          <w:rFonts w:ascii="Arial" w:hAnsi="Arial" w:cs="Arial"/>
          <w:sz w:val="22"/>
          <w:szCs w:val="22"/>
        </w:rPr>
      </w:pPr>
      <w:r w:rsidRPr="003C6842">
        <w:rPr>
          <w:rFonts w:ascii="Arial" w:hAnsi="Arial" w:cs="Arial"/>
          <w:sz w:val="22"/>
          <w:szCs w:val="22"/>
        </w:rPr>
        <w:t>Underwriters Laboratories, Inc. (UL) (</w:t>
      </w:r>
      <w:hyperlink r:id="rId12" w:history="1">
        <w:r w:rsidRPr="003C6842">
          <w:rPr>
            <w:rStyle w:val="a3"/>
            <w:rFonts w:ascii="Arial" w:hAnsi="Arial" w:cs="Arial"/>
            <w:sz w:val="22"/>
            <w:szCs w:val="22"/>
          </w:rPr>
          <w:t>www.ul.com</w:t>
        </w:r>
      </w:hyperlink>
      <w:r w:rsidRPr="003C6842">
        <w:rPr>
          <w:rFonts w:ascii="Arial" w:hAnsi="Arial" w:cs="Arial"/>
          <w:sz w:val="22"/>
          <w:szCs w:val="22"/>
        </w:rPr>
        <w:t>)</w:t>
      </w:r>
    </w:p>
    <w:p w:rsidR="00F82DE3" w:rsidRPr="003C6842" w:rsidRDefault="00F82DE3" w:rsidP="00F82DE3">
      <w:pPr>
        <w:numPr>
          <w:ilvl w:val="3"/>
          <w:numId w:val="1"/>
        </w:numPr>
        <w:tabs>
          <w:tab w:val="left" w:pos="900"/>
        </w:tabs>
        <w:rPr>
          <w:rFonts w:ascii="Arial" w:hAnsi="Arial" w:cs="Arial"/>
          <w:sz w:val="22"/>
          <w:szCs w:val="22"/>
        </w:rPr>
      </w:pPr>
      <w:r w:rsidRPr="003C6842">
        <w:rPr>
          <w:rFonts w:ascii="Arial" w:hAnsi="Arial" w:cs="Arial"/>
          <w:sz w:val="22"/>
          <w:szCs w:val="22"/>
        </w:rPr>
        <w:t>UL certified</w:t>
      </w:r>
    </w:p>
    <w:p w:rsidR="009F1070" w:rsidRPr="003C6842" w:rsidRDefault="009F1070" w:rsidP="009F1070">
      <w:pPr>
        <w:tabs>
          <w:tab w:val="left" w:pos="900"/>
        </w:tabs>
        <w:rPr>
          <w:rFonts w:ascii="Arial" w:hAnsi="Arial" w:cs="Arial"/>
          <w:sz w:val="22"/>
          <w:szCs w:val="22"/>
        </w:rPr>
      </w:pPr>
    </w:p>
    <w:p w:rsidR="009F1070" w:rsidRPr="003C6842" w:rsidRDefault="009F1070" w:rsidP="009F1070">
      <w:pPr>
        <w:tabs>
          <w:tab w:val="left" w:pos="900"/>
        </w:tabs>
        <w:rPr>
          <w:rFonts w:ascii="Arial" w:hAnsi="Arial" w:cs="Arial"/>
          <w:sz w:val="22"/>
          <w:szCs w:val="22"/>
        </w:rPr>
      </w:pPr>
    </w:p>
    <w:p w:rsidR="00B91695" w:rsidRPr="003C6842" w:rsidRDefault="00B91695" w:rsidP="00B72B1E">
      <w:pPr>
        <w:keepNext/>
        <w:keepLines/>
        <w:numPr>
          <w:ilvl w:val="1"/>
          <w:numId w:val="1"/>
        </w:numPr>
        <w:tabs>
          <w:tab w:val="left" w:pos="900"/>
        </w:tabs>
        <w:rPr>
          <w:rFonts w:ascii="Arial" w:hAnsi="Arial" w:cs="Arial"/>
          <w:sz w:val="22"/>
          <w:szCs w:val="22"/>
        </w:rPr>
      </w:pPr>
      <w:r w:rsidRPr="003C6842">
        <w:rPr>
          <w:rFonts w:ascii="Arial" w:hAnsi="Arial" w:cs="Arial"/>
          <w:sz w:val="22"/>
          <w:szCs w:val="22"/>
        </w:rPr>
        <w:lastRenderedPageBreak/>
        <w:t>DEFINITIONS</w:t>
      </w:r>
    </w:p>
    <w:p w:rsidR="009F2C01" w:rsidRPr="003C6842" w:rsidRDefault="009F2C01" w:rsidP="00B72B1E">
      <w:pPr>
        <w:keepNext/>
        <w:keepLines/>
        <w:tabs>
          <w:tab w:val="left" w:pos="900"/>
        </w:tabs>
        <w:rPr>
          <w:rFonts w:ascii="Arial" w:hAnsi="Arial" w:cs="Arial"/>
          <w:sz w:val="22"/>
          <w:szCs w:val="22"/>
        </w:rPr>
      </w:pPr>
    </w:p>
    <w:p w:rsidR="007A3E41" w:rsidRPr="00F2684A" w:rsidRDefault="007A3E41" w:rsidP="007A3E41">
      <w:pPr>
        <w:keepNext/>
        <w:keepLines/>
        <w:numPr>
          <w:ilvl w:val="2"/>
          <w:numId w:val="1"/>
        </w:numPr>
        <w:tabs>
          <w:tab w:val="left" w:pos="900"/>
        </w:tabs>
        <w:rPr>
          <w:rFonts w:ascii="Arial" w:hAnsi="Arial" w:cs="Arial"/>
          <w:sz w:val="22"/>
          <w:szCs w:val="22"/>
        </w:rPr>
      </w:pPr>
      <w:r w:rsidRPr="00F2684A">
        <w:rPr>
          <w:rFonts w:ascii="Arial" w:hAnsi="Arial" w:cs="Arial"/>
          <w:sz w:val="22"/>
          <w:szCs w:val="22"/>
        </w:rPr>
        <w:t>Day/Night (infrared sensitive): A camera that has normal color operation in situations where there is sufficient illumination (day conditions), but where the sensitivity can be increased when there is little light available (night conditions). This is achieved by removing the infrared cut filter required for good color rendition. The sensitivity can be further enhanced by integrating a number of fields to improve the signal-to-noise ratio of the camera (this may introduce motion blur).</w:t>
      </w:r>
    </w:p>
    <w:p w:rsidR="007A3E41" w:rsidRPr="00F2684A" w:rsidRDefault="007A3E41" w:rsidP="007A3E41">
      <w:pPr>
        <w:keepNext/>
        <w:keepLines/>
        <w:tabs>
          <w:tab w:val="left" w:pos="900"/>
        </w:tabs>
        <w:ind w:left="360"/>
        <w:rPr>
          <w:rFonts w:ascii="Arial" w:hAnsi="Arial" w:cs="Arial"/>
          <w:sz w:val="22"/>
          <w:szCs w:val="22"/>
        </w:rPr>
      </w:pPr>
    </w:p>
    <w:p w:rsidR="007A3E41" w:rsidRPr="00F2684A" w:rsidRDefault="007A3E41" w:rsidP="007A3E41">
      <w:pPr>
        <w:keepNext/>
        <w:keepLines/>
        <w:numPr>
          <w:ilvl w:val="2"/>
          <w:numId w:val="1"/>
        </w:numPr>
        <w:tabs>
          <w:tab w:val="left" w:pos="900"/>
        </w:tabs>
        <w:rPr>
          <w:rFonts w:ascii="Arial" w:hAnsi="Arial" w:cs="Arial"/>
          <w:sz w:val="22"/>
          <w:szCs w:val="22"/>
        </w:rPr>
      </w:pPr>
      <w:r w:rsidRPr="00F2684A">
        <w:rPr>
          <w:rFonts w:ascii="Arial" w:hAnsi="Arial" w:cs="Arial"/>
          <w:sz w:val="22"/>
          <w:szCs w:val="22"/>
        </w:rPr>
        <w:t>Privacy Masking: The ability to mask out a specific area to prevent it from being viewed in order to comply with privacy laws and particular site requirements.</w:t>
      </w:r>
    </w:p>
    <w:p w:rsidR="007A3E41" w:rsidRPr="00F2684A" w:rsidRDefault="007A3E41" w:rsidP="007A3E41">
      <w:pPr>
        <w:keepNext/>
        <w:keepLines/>
        <w:tabs>
          <w:tab w:val="left" w:pos="900"/>
        </w:tabs>
        <w:ind w:left="360"/>
        <w:rPr>
          <w:rFonts w:ascii="Arial" w:hAnsi="Arial" w:cs="Arial"/>
          <w:sz w:val="22"/>
          <w:szCs w:val="22"/>
        </w:rPr>
      </w:pPr>
    </w:p>
    <w:p w:rsidR="007A3E41" w:rsidRPr="00F2684A" w:rsidRDefault="007A3E41" w:rsidP="007A3E41">
      <w:pPr>
        <w:keepNext/>
        <w:keepLines/>
        <w:numPr>
          <w:ilvl w:val="2"/>
          <w:numId w:val="1"/>
        </w:numPr>
        <w:tabs>
          <w:tab w:val="left" w:pos="900"/>
        </w:tabs>
        <w:rPr>
          <w:rFonts w:ascii="Arial" w:hAnsi="Arial" w:cs="Arial"/>
          <w:sz w:val="22"/>
          <w:szCs w:val="22"/>
        </w:rPr>
      </w:pPr>
      <w:r w:rsidRPr="00F2684A">
        <w:rPr>
          <w:rFonts w:ascii="Arial" w:hAnsi="Arial" w:cs="Arial"/>
          <w:sz w:val="22"/>
          <w:szCs w:val="22"/>
        </w:rPr>
        <w:t>SensUp (sensitivity up): Increases camera sensitivity by increasing the integration time on the CMOS sensor (lowering shutter time from 1/50s to 1/5 s – PAL; 1/60s to 1/6s - NTSC). This is accomplished by integrating the signal from a number of consecutive video fields to reduce signal noise.</w:t>
      </w:r>
    </w:p>
    <w:p w:rsidR="007A3E41" w:rsidRPr="00F2684A" w:rsidRDefault="007A3E41" w:rsidP="007A3E41">
      <w:pPr>
        <w:keepNext/>
        <w:keepLines/>
        <w:tabs>
          <w:tab w:val="left" w:pos="900"/>
        </w:tabs>
        <w:ind w:left="360"/>
        <w:rPr>
          <w:rFonts w:ascii="Arial" w:hAnsi="Arial" w:cs="Arial"/>
          <w:sz w:val="22"/>
          <w:szCs w:val="22"/>
        </w:rPr>
      </w:pPr>
    </w:p>
    <w:p w:rsidR="007A3E41" w:rsidRDefault="007A3E41" w:rsidP="007A3E41">
      <w:pPr>
        <w:numPr>
          <w:ilvl w:val="2"/>
          <w:numId w:val="1"/>
        </w:numPr>
        <w:tabs>
          <w:tab w:val="left" w:pos="900"/>
        </w:tabs>
        <w:rPr>
          <w:rFonts w:ascii="Arial" w:hAnsi="Arial" w:cs="Arial"/>
          <w:sz w:val="22"/>
          <w:szCs w:val="22"/>
        </w:rPr>
      </w:pPr>
      <w:r w:rsidRPr="00F2684A">
        <w:rPr>
          <w:rFonts w:ascii="Arial" w:hAnsi="Arial" w:cs="Arial"/>
          <w:sz w:val="22"/>
          <w:szCs w:val="22"/>
        </w:rPr>
        <w:t>Smart BLC (Back Light Compensation): Smart back-light compensation allows the camera to automatically compensate for bright areas of a high contrast scene without having to define a window or area.</w:t>
      </w:r>
    </w:p>
    <w:p w:rsidR="00EF1B18" w:rsidRPr="00DF2F92" w:rsidRDefault="00EF1B18" w:rsidP="00F06185">
      <w:pPr>
        <w:keepNext/>
        <w:keepLines/>
        <w:tabs>
          <w:tab w:val="left" w:pos="900"/>
        </w:tabs>
        <w:rPr>
          <w:rFonts w:ascii="Arial" w:hAnsi="Arial" w:cs="Arial"/>
          <w:sz w:val="22"/>
          <w:szCs w:val="22"/>
        </w:rPr>
      </w:pPr>
    </w:p>
    <w:p w:rsidR="00DA2EDB" w:rsidRPr="003C6842" w:rsidRDefault="00B91695" w:rsidP="008A06EA">
      <w:pPr>
        <w:keepNext/>
        <w:keepLines/>
        <w:numPr>
          <w:ilvl w:val="1"/>
          <w:numId w:val="1"/>
        </w:numPr>
        <w:tabs>
          <w:tab w:val="left" w:pos="900"/>
        </w:tabs>
        <w:rPr>
          <w:rFonts w:ascii="Arial" w:hAnsi="Arial" w:cs="Arial"/>
          <w:sz w:val="22"/>
          <w:szCs w:val="22"/>
        </w:rPr>
      </w:pPr>
      <w:r w:rsidRPr="003C6842">
        <w:rPr>
          <w:rFonts w:ascii="Arial" w:hAnsi="Arial" w:cs="Arial"/>
          <w:sz w:val="22"/>
          <w:szCs w:val="22"/>
        </w:rPr>
        <w:t>SYSTEM DESCRIPTION</w:t>
      </w:r>
    </w:p>
    <w:p w:rsidR="00BD2C13" w:rsidRPr="003C6842" w:rsidRDefault="00BD2C13" w:rsidP="008A06EA">
      <w:pPr>
        <w:keepNext/>
        <w:keepLines/>
        <w:tabs>
          <w:tab w:val="left" w:pos="900"/>
        </w:tabs>
        <w:rPr>
          <w:rFonts w:ascii="Arial" w:hAnsi="Arial" w:cs="Arial"/>
          <w:sz w:val="22"/>
          <w:szCs w:val="22"/>
        </w:rPr>
      </w:pPr>
    </w:p>
    <w:p w:rsidR="00BD2C13" w:rsidRPr="003C6842" w:rsidRDefault="00BD2C13" w:rsidP="008A06EA">
      <w:pPr>
        <w:keepNext/>
        <w:keepLines/>
        <w:numPr>
          <w:ilvl w:val="2"/>
          <w:numId w:val="1"/>
        </w:numPr>
        <w:tabs>
          <w:tab w:val="left" w:pos="900"/>
        </w:tabs>
        <w:rPr>
          <w:rFonts w:ascii="Arial" w:hAnsi="Arial" w:cs="Arial"/>
          <w:sz w:val="22"/>
          <w:szCs w:val="22"/>
        </w:rPr>
      </w:pPr>
      <w:r w:rsidRPr="003C6842">
        <w:rPr>
          <w:rFonts w:ascii="Arial" w:hAnsi="Arial" w:cs="Arial"/>
          <w:sz w:val="22"/>
          <w:szCs w:val="22"/>
        </w:rPr>
        <w:t>Video Surveillance Remote Devices</w:t>
      </w:r>
    </w:p>
    <w:p w:rsidR="00DA2EDB" w:rsidRPr="003C6842" w:rsidRDefault="00010CDA" w:rsidP="008A06EA">
      <w:pPr>
        <w:keepNext/>
        <w:keepLines/>
        <w:numPr>
          <w:ilvl w:val="3"/>
          <w:numId w:val="1"/>
        </w:numPr>
        <w:tabs>
          <w:tab w:val="left" w:pos="900"/>
        </w:tabs>
        <w:rPr>
          <w:rFonts w:ascii="Arial" w:hAnsi="Arial" w:cs="Arial"/>
          <w:sz w:val="22"/>
          <w:szCs w:val="22"/>
        </w:rPr>
      </w:pPr>
      <w:r w:rsidRPr="003C6842">
        <w:rPr>
          <w:rFonts w:ascii="Arial" w:hAnsi="Arial" w:cs="Arial"/>
          <w:sz w:val="22"/>
          <w:szCs w:val="22"/>
        </w:rPr>
        <w:t>N</w:t>
      </w:r>
      <w:r w:rsidR="00821C0B">
        <w:rPr>
          <w:rFonts w:ascii="Arial" w:hAnsi="Arial" w:cs="Arial"/>
          <w:sz w:val="22"/>
          <w:szCs w:val="22"/>
        </w:rPr>
        <w:t>D</w:t>
      </w:r>
      <w:r w:rsidRPr="003C6842">
        <w:rPr>
          <w:rFonts w:ascii="Arial" w:hAnsi="Arial" w:cs="Arial"/>
          <w:sz w:val="22"/>
          <w:szCs w:val="22"/>
        </w:rPr>
        <w:t>N-</w:t>
      </w:r>
      <w:r w:rsidR="00AA4330" w:rsidRPr="003C6842">
        <w:rPr>
          <w:rFonts w:ascii="Arial" w:hAnsi="Arial" w:cs="Arial"/>
          <w:sz w:val="22"/>
          <w:szCs w:val="22"/>
        </w:rPr>
        <w:t xml:space="preserve">733 </w:t>
      </w:r>
      <w:r w:rsidR="00821C0B">
        <w:rPr>
          <w:rFonts w:ascii="Arial" w:hAnsi="Arial" w:cs="Arial"/>
          <w:sz w:val="22"/>
          <w:szCs w:val="22"/>
        </w:rPr>
        <w:t>FLEXIDOME</w:t>
      </w:r>
      <w:r w:rsidR="00772B01" w:rsidRPr="003C6842">
        <w:rPr>
          <w:rFonts w:ascii="Arial" w:hAnsi="Arial" w:cs="Arial"/>
          <w:sz w:val="22"/>
          <w:szCs w:val="22"/>
        </w:rPr>
        <w:t xml:space="preserve"> </w:t>
      </w:r>
      <w:r w:rsidR="002B2B3C" w:rsidRPr="003C6842">
        <w:rPr>
          <w:rFonts w:ascii="Arial" w:hAnsi="Arial" w:cs="Arial"/>
          <w:sz w:val="22"/>
          <w:szCs w:val="22"/>
        </w:rPr>
        <w:t xml:space="preserve">HD </w:t>
      </w:r>
      <w:r w:rsidR="00AA4330" w:rsidRPr="003C6842">
        <w:rPr>
          <w:rFonts w:ascii="Arial" w:hAnsi="Arial" w:cs="Arial"/>
          <w:sz w:val="22"/>
          <w:szCs w:val="22"/>
        </w:rPr>
        <w:t>720</w:t>
      </w:r>
      <w:r w:rsidR="002B2B3C" w:rsidRPr="003C6842">
        <w:rPr>
          <w:rFonts w:ascii="Arial" w:hAnsi="Arial" w:cs="Arial"/>
          <w:sz w:val="22"/>
          <w:szCs w:val="22"/>
        </w:rPr>
        <w:t>p</w:t>
      </w:r>
      <w:r w:rsidR="00AA4330" w:rsidRPr="003C6842">
        <w:rPr>
          <w:rFonts w:ascii="Arial" w:hAnsi="Arial" w:cs="Arial"/>
          <w:sz w:val="22"/>
          <w:szCs w:val="22"/>
        </w:rPr>
        <w:t>60</w:t>
      </w:r>
      <w:r w:rsidR="00B85EE1" w:rsidRPr="003C6842">
        <w:rPr>
          <w:rFonts w:ascii="Arial" w:hAnsi="Arial" w:cs="Arial"/>
          <w:sz w:val="22"/>
          <w:szCs w:val="22"/>
        </w:rPr>
        <w:t xml:space="preserve"> </w:t>
      </w:r>
      <w:r w:rsidRPr="003C6842">
        <w:rPr>
          <w:rFonts w:ascii="Arial" w:hAnsi="Arial" w:cs="Arial"/>
          <w:sz w:val="22"/>
          <w:szCs w:val="22"/>
        </w:rPr>
        <w:t xml:space="preserve">Day/Night IP </w:t>
      </w:r>
      <w:r w:rsidR="00B85EE1" w:rsidRPr="003C6842">
        <w:rPr>
          <w:rFonts w:ascii="Arial" w:hAnsi="Arial" w:cs="Arial"/>
          <w:sz w:val="22"/>
          <w:szCs w:val="22"/>
        </w:rPr>
        <w:t>Camera</w:t>
      </w:r>
    </w:p>
    <w:p w:rsidR="009F2C01" w:rsidRPr="003C6842" w:rsidRDefault="009F2C01" w:rsidP="008A06EA">
      <w:pPr>
        <w:keepNext/>
        <w:keepLines/>
        <w:tabs>
          <w:tab w:val="left" w:pos="900"/>
        </w:tabs>
        <w:rPr>
          <w:rFonts w:ascii="Arial" w:hAnsi="Arial" w:cs="Arial"/>
          <w:sz w:val="22"/>
          <w:szCs w:val="22"/>
        </w:rPr>
      </w:pPr>
    </w:p>
    <w:p w:rsidR="006310D1" w:rsidRPr="003C6842" w:rsidRDefault="006310D1" w:rsidP="008A06EA">
      <w:pPr>
        <w:keepNext/>
        <w:keepLines/>
        <w:numPr>
          <w:ilvl w:val="2"/>
          <w:numId w:val="1"/>
        </w:numPr>
        <w:tabs>
          <w:tab w:val="left" w:pos="900"/>
        </w:tabs>
        <w:rPr>
          <w:rFonts w:ascii="Arial" w:hAnsi="Arial" w:cs="Arial"/>
          <w:sz w:val="22"/>
          <w:szCs w:val="22"/>
        </w:rPr>
      </w:pPr>
      <w:r w:rsidRPr="003C6842">
        <w:rPr>
          <w:rFonts w:ascii="Arial" w:hAnsi="Arial" w:cs="Arial"/>
          <w:sz w:val="22"/>
          <w:szCs w:val="22"/>
        </w:rPr>
        <w:t>Performance Requirements</w:t>
      </w:r>
    </w:p>
    <w:p w:rsidR="00010CDA" w:rsidRPr="003C6842" w:rsidRDefault="00D32F44" w:rsidP="008A06EA">
      <w:pPr>
        <w:keepNext/>
        <w:keepLines/>
        <w:numPr>
          <w:ilvl w:val="3"/>
          <w:numId w:val="1"/>
        </w:numPr>
        <w:tabs>
          <w:tab w:val="left" w:pos="900"/>
        </w:tabs>
        <w:rPr>
          <w:rFonts w:ascii="Arial" w:hAnsi="Arial" w:cs="Arial"/>
          <w:sz w:val="22"/>
          <w:szCs w:val="22"/>
        </w:rPr>
      </w:pPr>
      <w:r w:rsidRPr="003C6842">
        <w:rPr>
          <w:rFonts w:ascii="Arial" w:eastAsia="BoschSansCond-Regular" w:hAnsi="Arial" w:cs="Arial"/>
          <w:sz w:val="20"/>
          <w:szCs w:val="20"/>
        </w:rPr>
        <w:t>1/</w:t>
      </w:r>
      <w:r w:rsidR="00422F44" w:rsidRPr="003C6842">
        <w:rPr>
          <w:rFonts w:ascii="Arial" w:eastAsia="BoschSansCond-Regular" w:hAnsi="Arial" w:cs="Arial"/>
          <w:sz w:val="20"/>
          <w:szCs w:val="20"/>
        </w:rPr>
        <w:t>3-</w:t>
      </w:r>
      <w:r w:rsidRPr="003C6842">
        <w:rPr>
          <w:rFonts w:ascii="Arial" w:eastAsia="BoschSansCond-Regular" w:hAnsi="Arial" w:cs="Arial"/>
          <w:sz w:val="20"/>
          <w:szCs w:val="20"/>
        </w:rPr>
        <w:t>inch CMOS HD</w:t>
      </w:r>
      <w:r w:rsidRPr="003C6842">
        <w:rPr>
          <w:rFonts w:ascii="BoschSansCond-Regular" w:eastAsia="BoschSansCond-Regular" w:cs="BoschSansCond-Regular"/>
          <w:sz w:val="17"/>
          <w:szCs w:val="17"/>
        </w:rPr>
        <w:t xml:space="preserve"> </w:t>
      </w:r>
      <w:r w:rsidR="00010CDA" w:rsidRPr="003C6842">
        <w:rPr>
          <w:rFonts w:ascii="Arial" w:hAnsi="Arial" w:cs="Arial"/>
          <w:sz w:val="22"/>
          <w:szCs w:val="22"/>
        </w:rPr>
        <w:t>with progressive scan.</w:t>
      </w:r>
    </w:p>
    <w:p w:rsidR="00010CDA" w:rsidRPr="003C6842" w:rsidRDefault="002B2B3C" w:rsidP="008A06EA">
      <w:pPr>
        <w:keepNext/>
        <w:keepLines/>
        <w:numPr>
          <w:ilvl w:val="3"/>
          <w:numId w:val="1"/>
        </w:numPr>
        <w:tabs>
          <w:tab w:val="left" w:pos="900"/>
        </w:tabs>
        <w:rPr>
          <w:rFonts w:ascii="Arial" w:hAnsi="Arial" w:cs="Arial"/>
          <w:sz w:val="22"/>
          <w:szCs w:val="22"/>
        </w:rPr>
      </w:pPr>
      <w:r w:rsidRPr="003C6842">
        <w:rPr>
          <w:rFonts w:ascii="Arial" w:hAnsi="Arial" w:cs="Arial"/>
          <w:sz w:val="22"/>
          <w:szCs w:val="22"/>
        </w:rPr>
        <w:t xml:space="preserve">High resolution </w:t>
      </w:r>
      <w:r w:rsidR="00AA4330" w:rsidRPr="003C6842">
        <w:rPr>
          <w:rFonts w:ascii="Arial" w:hAnsi="Arial" w:cs="Arial"/>
          <w:sz w:val="22"/>
          <w:szCs w:val="22"/>
        </w:rPr>
        <w:t>720</w:t>
      </w:r>
      <w:r w:rsidRPr="003C6842">
        <w:rPr>
          <w:rFonts w:ascii="Arial" w:hAnsi="Arial" w:cs="Arial"/>
          <w:sz w:val="22"/>
          <w:szCs w:val="22"/>
        </w:rPr>
        <w:t>p</w:t>
      </w:r>
      <w:r w:rsidR="00AA4330" w:rsidRPr="003C6842">
        <w:rPr>
          <w:rFonts w:ascii="Arial" w:hAnsi="Arial" w:cs="Arial"/>
          <w:sz w:val="22"/>
          <w:szCs w:val="22"/>
        </w:rPr>
        <w:t>60</w:t>
      </w:r>
      <w:r w:rsidRPr="003C6842">
        <w:rPr>
          <w:rFonts w:ascii="Arial" w:hAnsi="Arial" w:cs="Arial"/>
          <w:sz w:val="22"/>
          <w:szCs w:val="22"/>
        </w:rPr>
        <w:t>, HD format</w:t>
      </w:r>
      <w:r w:rsidR="00010CDA" w:rsidRPr="003C6842">
        <w:rPr>
          <w:rFonts w:ascii="Arial" w:hAnsi="Arial" w:cs="Arial"/>
          <w:sz w:val="22"/>
          <w:szCs w:val="22"/>
        </w:rPr>
        <w:t>.</w:t>
      </w:r>
    </w:p>
    <w:p w:rsidR="00A97700" w:rsidRPr="003C6842" w:rsidRDefault="00A97700" w:rsidP="008A06EA">
      <w:pPr>
        <w:keepNext/>
        <w:keepLines/>
        <w:numPr>
          <w:ilvl w:val="3"/>
          <w:numId w:val="1"/>
        </w:numPr>
        <w:tabs>
          <w:tab w:val="left" w:pos="900"/>
        </w:tabs>
        <w:rPr>
          <w:rFonts w:ascii="Arial" w:hAnsi="Arial" w:cs="Arial"/>
          <w:sz w:val="22"/>
          <w:szCs w:val="22"/>
        </w:rPr>
      </w:pPr>
      <w:r w:rsidRPr="003C6842">
        <w:rPr>
          <w:rFonts w:ascii="Arial" w:hAnsi="Arial" w:cs="Arial"/>
          <w:sz w:val="22"/>
          <w:szCs w:val="22"/>
        </w:rPr>
        <w:t xml:space="preserve">High </w:t>
      </w:r>
      <w:r w:rsidR="00AA4330" w:rsidRPr="003C6842">
        <w:rPr>
          <w:rFonts w:ascii="Arial" w:hAnsi="Arial" w:cs="Arial"/>
          <w:sz w:val="22"/>
          <w:szCs w:val="22"/>
        </w:rPr>
        <w:t>sensitivity in color and monochrome modes</w:t>
      </w:r>
      <w:r w:rsidRPr="003C6842">
        <w:rPr>
          <w:rFonts w:ascii="Arial" w:hAnsi="Arial" w:cs="Arial"/>
          <w:sz w:val="22"/>
          <w:szCs w:val="22"/>
        </w:rPr>
        <w:t>.</w:t>
      </w:r>
    </w:p>
    <w:p w:rsidR="00010CDA" w:rsidRPr="003C6842" w:rsidRDefault="002B2B3C" w:rsidP="008A06EA">
      <w:pPr>
        <w:keepNext/>
        <w:keepLines/>
        <w:numPr>
          <w:ilvl w:val="3"/>
          <w:numId w:val="1"/>
        </w:numPr>
        <w:tabs>
          <w:tab w:val="left" w:pos="900"/>
        </w:tabs>
        <w:rPr>
          <w:rFonts w:ascii="Arial" w:hAnsi="Arial" w:cs="Arial"/>
          <w:sz w:val="22"/>
          <w:szCs w:val="22"/>
        </w:rPr>
      </w:pPr>
      <w:r w:rsidRPr="003C6842">
        <w:rPr>
          <w:rFonts w:ascii="Arial" w:hAnsi="Arial" w:cs="Arial"/>
          <w:sz w:val="22"/>
          <w:szCs w:val="22"/>
        </w:rPr>
        <w:t>Local storage with microSD card.</w:t>
      </w:r>
    </w:p>
    <w:p w:rsidR="00010CDA" w:rsidRPr="003C6842" w:rsidRDefault="002B2B3C" w:rsidP="008A06EA">
      <w:pPr>
        <w:keepNext/>
        <w:keepLines/>
        <w:numPr>
          <w:ilvl w:val="3"/>
          <w:numId w:val="1"/>
        </w:numPr>
        <w:tabs>
          <w:tab w:val="left" w:pos="900"/>
        </w:tabs>
        <w:rPr>
          <w:rFonts w:ascii="Arial" w:hAnsi="Arial" w:cs="Arial"/>
          <w:sz w:val="22"/>
          <w:szCs w:val="22"/>
        </w:rPr>
      </w:pPr>
      <w:r w:rsidRPr="003C6842">
        <w:rPr>
          <w:rFonts w:ascii="Arial" w:hAnsi="Arial" w:cs="Arial"/>
          <w:sz w:val="22"/>
          <w:szCs w:val="22"/>
        </w:rPr>
        <w:t>Quad</w:t>
      </w:r>
      <w:r w:rsidR="00010CDA" w:rsidRPr="003C6842">
        <w:rPr>
          <w:rFonts w:ascii="Arial" w:hAnsi="Arial" w:cs="Arial"/>
          <w:sz w:val="22"/>
          <w:szCs w:val="22"/>
        </w:rPr>
        <w:t>-streaming IP video</w:t>
      </w:r>
      <w:r w:rsidRPr="003C6842">
        <w:rPr>
          <w:rFonts w:ascii="Arial" w:hAnsi="Arial" w:cs="Arial"/>
          <w:sz w:val="22"/>
          <w:szCs w:val="22"/>
        </w:rPr>
        <w:t>.</w:t>
      </w:r>
    </w:p>
    <w:p w:rsidR="0038454D" w:rsidRDefault="00AA4330" w:rsidP="008A06EA">
      <w:pPr>
        <w:keepNext/>
        <w:keepLines/>
        <w:numPr>
          <w:ilvl w:val="3"/>
          <w:numId w:val="1"/>
        </w:numPr>
        <w:tabs>
          <w:tab w:val="left" w:pos="900"/>
        </w:tabs>
        <w:rPr>
          <w:rFonts w:ascii="Arial" w:hAnsi="Arial" w:cs="Arial"/>
          <w:sz w:val="22"/>
          <w:szCs w:val="22"/>
        </w:rPr>
      </w:pPr>
      <w:r w:rsidRPr="003C6842">
        <w:rPr>
          <w:rFonts w:ascii="Arial" w:hAnsi="Arial" w:cs="Arial"/>
          <w:sz w:val="22"/>
          <w:szCs w:val="22"/>
        </w:rPr>
        <w:t>Intelligent noise reduction reduces bandwidth and storage requirements by up to 30%</w:t>
      </w:r>
      <w:r w:rsidR="003C6842" w:rsidRPr="003C6842">
        <w:rPr>
          <w:rFonts w:ascii="Arial" w:hAnsi="Arial" w:cs="Arial"/>
          <w:sz w:val="22"/>
          <w:szCs w:val="22"/>
        </w:rPr>
        <w:t>.</w:t>
      </w:r>
    </w:p>
    <w:p w:rsidR="006161A8" w:rsidRDefault="006161A8" w:rsidP="008A06EA">
      <w:pPr>
        <w:keepNext/>
        <w:keepLines/>
        <w:numPr>
          <w:ilvl w:val="3"/>
          <w:numId w:val="1"/>
        </w:numPr>
        <w:tabs>
          <w:tab w:val="left" w:pos="900"/>
        </w:tabs>
        <w:rPr>
          <w:rFonts w:ascii="Arial" w:hAnsi="Arial" w:cs="Arial"/>
          <w:sz w:val="22"/>
          <w:szCs w:val="22"/>
        </w:rPr>
      </w:pPr>
      <w:r>
        <w:rPr>
          <w:rFonts w:ascii="Arial" w:hAnsi="Arial" w:cs="Arial"/>
          <w:sz w:val="22"/>
          <w:szCs w:val="22"/>
        </w:rPr>
        <w:t>High-impact, vandal-resistant enclosure.</w:t>
      </w:r>
    </w:p>
    <w:p w:rsidR="006161A8" w:rsidRPr="006161A8" w:rsidRDefault="006161A8" w:rsidP="008A06EA">
      <w:pPr>
        <w:keepNext/>
        <w:keepLines/>
        <w:numPr>
          <w:ilvl w:val="3"/>
          <w:numId w:val="1"/>
        </w:numPr>
        <w:tabs>
          <w:tab w:val="left" w:pos="900"/>
        </w:tabs>
        <w:rPr>
          <w:rFonts w:ascii="Arial" w:hAnsi="Arial" w:cs="Arial"/>
          <w:sz w:val="22"/>
          <w:szCs w:val="22"/>
        </w:rPr>
      </w:pPr>
      <w:r>
        <w:rPr>
          <w:rFonts w:ascii="Arial" w:hAnsi="Arial" w:cs="Arial"/>
          <w:sz w:val="22"/>
          <w:szCs w:val="22"/>
        </w:rPr>
        <w:t>Add IP66 rating</w:t>
      </w:r>
    </w:p>
    <w:p w:rsidR="00010CDA" w:rsidRPr="003C6842" w:rsidRDefault="00010CDA" w:rsidP="008A06EA">
      <w:pPr>
        <w:keepNext/>
        <w:keepLines/>
        <w:numPr>
          <w:ilvl w:val="3"/>
          <w:numId w:val="1"/>
        </w:numPr>
        <w:tabs>
          <w:tab w:val="left" w:pos="900"/>
        </w:tabs>
        <w:rPr>
          <w:rFonts w:ascii="Arial" w:hAnsi="Arial" w:cs="Arial"/>
          <w:sz w:val="22"/>
          <w:szCs w:val="22"/>
        </w:rPr>
      </w:pPr>
      <w:r w:rsidRPr="003C6842">
        <w:rPr>
          <w:rFonts w:ascii="Arial" w:hAnsi="Arial" w:cs="Arial"/>
          <w:sz w:val="22"/>
          <w:szCs w:val="22"/>
        </w:rPr>
        <w:t xml:space="preserve">ONVIF </w:t>
      </w:r>
      <w:r w:rsidR="00BA2682" w:rsidRPr="003C6842">
        <w:rPr>
          <w:rFonts w:ascii="Arial" w:hAnsi="Arial" w:cs="Arial"/>
          <w:sz w:val="22"/>
          <w:szCs w:val="22"/>
        </w:rPr>
        <w:t>conformant</w:t>
      </w:r>
      <w:r w:rsidRPr="003C6842">
        <w:rPr>
          <w:rFonts w:ascii="Arial" w:hAnsi="Arial" w:cs="Arial"/>
          <w:sz w:val="22"/>
          <w:szCs w:val="22"/>
        </w:rPr>
        <w:t>.</w:t>
      </w:r>
    </w:p>
    <w:p w:rsidR="006310D1" w:rsidRPr="003C6842" w:rsidRDefault="006310D1" w:rsidP="008A06EA">
      <w:pPr>
        <w:keepNext/>
        <w:keepLines/>
        <w:tabs>
          <w:tab w:val="left" w:pos="900"/>
        </w:tabs>
        <w:ind w:left="720"/>
        <w:rPr>
          <w:rFonts w:ascii="Arial" w:hAnsi="Arial" w:cs="Arial"/>
          <w:sz w:val="22"/>
          <w:szCs w:val="22"/>
        </w:rPr>
      </w:pPr>
    </w:p>
    <w:p w:rsidR="006310D1" w:rsidRPr="003C6842" w:rsidRDefault="006310D1" w:rsidP="007D10AF">
      <w:pPr>
        <w:keepNext/>
        <w:keepLines/>
        <w:numPr>
          <w:ilvl w:val="1"/>
          <w:numId w:val="1"/>
        </w:numPr>
        <w:tabs>
          <w:tab w:val="left" w:pos="900"/>
        </w:tabs>
        <w:rPr>
          <w:rFonts w:ascii="Arial" w:hAnsi="Arial" w:cs="Arial"/>
          <w:sz w:val="22"/>
          <w:szCs w:val="22"/>
        </w:rPr>
      </w:pPr>
      <w:r w:rsidRPr="003C6842">
        <w:rPr>
          <w:rFonts w:ascii="Arial" w:hAnsi="Arial" w:cs="Arial"/>
          <w:sz w:val="22"/>
          <w:szCs w:val="22"/>
        </w:rPr>
        <w:t>SUBMITTALS</w:t>
      </w:r>
    </w:p>
    <w:p w:rsidR="009B17B3" w:rsidRPr="003C6842" w:rsidRDefault="009B17B3" w:rsidP="007D10AF">
      <w:pPr>
        <w:keepNext/>
        <w:keepLines/>
        <w:tabs>
          <w:tab w:val="left" w:pos="900"/>
        </w:tabs>
        <w:rPr>
          <w:rFonts w:ascii="Arial" w:hAnsi="Arial" w:cs="Arial"/>
          <w:sz w:val="22"/>
          <w:szCs w:val="22"/>
        </w:rPr>
      </w:pPr>
    </w:p>
    <w:p w:rsidR="006310D1" w:rsidRPr="003C6842" w:rsidRDefault="006310D1" w:rsidP="006310D1">
      <w:pPr>
        <w:numPr>
          <w:ilvl w:val="2"/>
          <w:numId w:val="1"/>
        </w:numPr>
        <w:tabs>
          <w:tab w:val="left" w:pos="900"/>
        </w:tabs>
        <w:rPr>
          <w:rFonts w:ascii="Arial" w:hAnsi="Arial" w:cs="Arial"/>
          <w:sz w:val="22"/>
          <w:szCs w:val="22"/>
        </w:rPr>
      </w:pPr>
      <w:r w:rsidRPr="003C6842">
        <w:rPr>
          <w:rFonts w:ascii="Arial" w:hAnsi="Arial" w:cs="Arial"/>
          <w:sz w:val="22"/>
          <w:szCs w:val="22"/>
        </w:rPr>
        <w:t xml:space="preserve">Submit under </w:t>
      </w:r>
      <w:r w:rsidR="000C18DC" w:rsidRPr="003C6842">
        <w:rPr>
          <w:rFonts w:ascii="Arial" w:hAnsi="Arial" w:cs="Arial"/>
          <w:sz w:val="22"/>
          <w:szCs w:val="22"/>
        </w:rPr>
        <w:t>provisions of Section [01 33 00</w:t>
      </w:r>
      <w:r w:rsidRPr="003C6842">
        <w:rPr>
          <w:rFonts w:ascii="Arial" w:hAnsi="Arial" w:cs="Arial"/>
          <w:sz w:val="22"/>
          <w:szCs w:val="22"/>
        </w:rPr>
        <w:t>]</w:t>
      </w:r>
      <w:r w:rsidR="000C18DC" w:rsidRPr="003C6842">
        <w:rPr>
          <w:rFonts w:ascii="Arial" w:hAnsi="Arial" w:cs="Arial"/>
          <w:sz w:val="22"/>
          <w:szCs w:val="22"/>
        </w:rPr>
        <w:t>.</w:t>
      </w:r>
    </w:p>
    <w:p w:rsidR="009F2C01" w:rsidRPr="003C6842" w:rsidRDefault="009F2C01" w:rsidP="009F2C01">
      <w:pPr>
        <w:tabs>
          <w:tab w:val="left" w:pos="900"/>
        </w:tabs>
        <w:ind w:left="720"/>
        <w:rPr>
          <w:rFonts w:ascii="Arial" w:hAnsi="Arial" w:cs="Arial"/>
          <w:sz w:val="22"/>
          <w:szCs w:val="22"/>
        </w:rPr>
      </w:pPr>
    </w:p>
    <w:p w:rsidR="006310D1" w:rsidRPr="003C6842" w:rsidRDefault="006310D1" w:rsidP="006310D1">
      <w:pPr>
        <w:numPr>
          <w:ilvl w:val="2"/>
          <w:numId w:val="1"/>
        </w:numPr>
        <w:tabs>
          <w:tab w:val="left" w:pos="900"/>
        </w:tabs>
        <w:rPr>
          <w:rFonts w:ascii="Arial" w:hAnsi="Arial" w:cs="Arial"/>
          <w:sz w:val="22"/>
          <w:szCs w:val="22"/>
        </w:rPr>
      </w:pPr>
      <w:r w:rsidRPr="003C6842">
        <w:rPr>
          <w:rFonts w:ascii="Arial" w:hAnsi="Arial" w:cs="Arial"/>
          <w:sz w:val="22"/>
          <w:szCs w:val="22"/>
        </w:rPr>
        <w:t>Product Data:</w:t>
      </w:r>
    </w:p>
    <w:p w:rsidR="009F2C01" w:rsidRPr="003C6842" w:rsidRDefault="006310D1" w:rsidP="009F2C01">
      <w:pPr>
        <w:numPr>
          <w:ilvl w:val="3"/>
          <w:numId w:val="1"/>
        </w:numPr>
        <w:tabs>
          <w:tab w:val="left" w:pos="900"/>
        </w:tabs>
        <w:rPr>
          <w:rFonts w:ascii="Arial" w:hAnsi="Arial" w:cs="Arial"/>
          <w:sz w:val="22"/>
          <w:szCs w:val="22"/>
        </w:rPr>
      </w:pPr>
      <w:r w:rsidRPr="003C6842">
        <w:rPr>
          <w:rFonts w:ascii="Arial" w:hAnsi="Arial" w:cs="Arial"/>
          <w:sz w:val="22"/>
          <w:szCs w:val="22"/>
        </w:rPr>
        <w:t>Manufacturer’s data, user and installation manuals</w:t>
      </w:r>
      <w:r w:rsidR="00E86F49" w:rsidRPr="003C6842">
        <w:rPr>
          <w:rFonts w:ascii="Arial" w:hAnsi="Arial" w:cs="Arial"/>
          <w:sz w:val="22"/>
          <w:szCs w:val="22"/>
        </w:rPr>
        <w:t xml:space="preserve"> for all equipment and software programs including computer equipment and other equipment required for complete video management system.</w:t>
      </w:r>
    </w:p>
    <w:p w:rsidR="00E86F49" w:rsidRPr="003C6842" w:rsidRDefault="00E86F49" w:rsidP="00E86F49">
      <w:pPr>
        <w:tabs>
          <w:tab w:val="left" w:pos="900"/>
        </w:tabs>
        <w:ind w:left="1152"/>
        <w:rPr>
          <w:rFonts w:ascii="Arial" w:hAnsi="Arial" w:cs="Arial"/>
          <w:sz w:val="22"/>
          <w:szCs w:val="22"/>
        </w:rPr>
      </w:pPr>
    </w:p>
    <w:p w:rsidR="006310D1" w:rsidRPr="003C6842" w:rsidRDefault="006310D1" w:rsidP="006310D1">
      <w:pPr>
        <w:numPr>
          <w:ilvl w:val="2"/>
          <w:numId w:val="1"/>
        </w:numPr>
        <w:tabs>
          <w:tab w:val="left" w:pos="900"/>
        </w:tabs>
        <w:rPr>
          <w:rFonts w:ascii="Arial" w:hAnsi="Arial" w:cs="Arial"/>
          <w:sz w:val="22"/>
          <w:szCs w:val="22"/>
        </w:rPr>
      </w:pPr>
      <w:r w:rsidRPr="003C6842">
        <w:rPr>
          <w:rFonts w:ascii="Arial" w:hAnsi="Arial" w:cs="Arial"/>
          <w:sz w:val="22"/>
          <w:szCs w:val="22"/>
        </w:rPr>
        <w:t>Shop Drawings; include</w:t>
      </w:r>
    </w:p>
    <w:p w:rsidR="006310D1" w:rsidRPr="003C6842" w:rsidRDefault="006310D1" w:rsidP="006310D1">
      <w:pPr>
        <w:numPr>
          <w:ilvl w:val="3"/>
          <w:numId w:val="1"/>
        </w:numPr>
        <w:tabs>
          <w:tab w:val="left" w:pos="900"/>
        </w:tabs>
        <w:rPr>
          <w:rFonts w:ascii="Arial" w:hAnsi="Arial" w:cs="Arial"/>
          <w:sz w:val="22"/>
          <w:szCs w:val="22"/>
        </w:rPr>
      </w:pPr>
      <w:r w:rsidRPr="003C6842">
        <w:rPr>
          <w:rFonts w:ascii="Arial" w:hAnsi="Arial" w:cs="Arial"/>
          <w:sz w:val="22"/>
          <w:szCs w:val="22"/>
        </w:rPr>
        <w:t>System device locations on architectural floor plans.</w:t>
      </w:r>
    </w:p>
    <w:p w:rsidR="006310D1" w:rsidRPr="003C6842" w:rsidRDefault="006310D1" w:rsidP="006310D1">
      <w:pPr>
        <w:numPr>
          <w:ilvl w:val="3"/>
          <w:numId w:val="1"/>
        </w:numPr>
        <w:tabs>
          <w:tab w:val="left" w:pos="900"/>
        </w:tabs>
        <w:rPr>
          <w:rFonts w:ascii="Arial" w:hAnsi="Arial" w:cs="Arial"/>
          <w:sz w:val="22"/>
          <w:szCs w:val="22"/>
        </w:rPr>
      </w:pPr>
      <w:r w:rsidRPr="003C6842">
        <w:rPr>
          <w:rFonts w:ascii="Arial" w:hAnsi="Arial" w:cs="Arial"/>
          <w:sz w:val="22"/>
          <w:szCs w:val="22"/>
        </w:rPr>
        <w:t>Full Schematic of system, including wiring information for all devices.</w:t>
      </w:r>
    </w:p>
    <w:p w:rsidR="009F2C01" w:rsidRPr="003C6842" w:rsidRDefault="009F2C01" w:rsidP="009F2C01">
      <w:pPr>
        <w:tabs>
          <w:tab w:val="left" w:pos="900"/>
        </w:tabs>
        <w:ind w:left="1152"/>
        <w:rPr>
          <w:rFonts w:ascii="Arial" w:hAnsi="Arial" w:cs="Arial"/>
          <w:sz w:val="22"/>
          <w:szCs w:val="22"/>
        </w:rPr>
      </w:pPr>
    </w:p>
    <w:p w:rsidR="006310D1" w:rsidRPr="003C6842" w:rsidRDefault="006310D1" w:rsidP="00BA2682">
      <w:pPr>
        <w:keepNext/>
        <w:keepLines/>
        <w:numPr>
          <w:ilvl w:val="2"/>
          <w:numId w:val="1"/>
        </w:numPr>
        <w:tabs>
          <w:tab w:val="left" w:pos="900"/>
        </w:tabs>
        <w:rPr>
          <w:rFonts w:ascii="Arial" w:hAnsi="Arial" w:cs="Arial"/>
          <w:sz w:val="22"/>
          <w:szCs w:val="22"/>
        </w:rPr>
      </w:pPr>
      <w:r w:rsidRPr="003C6842">
        <w:rPr>
          <w:rFonts w:ascii="Arial" w:hAnsi="Arial" w:cs="Arial"/>
          <w:sz w:val="22"/>
          <w:szCs w:val="22"/>
        </w:rPr>
        <w:lastRenderedPageBreak/>
        <w:t>Closeout Submittals</w:t>
      </w:r>
    </w:p>
    <w:p w:rsidR="006310D1" w:rsidRPr="003C6842" w:rsidRDefault="006310D1" w:rsidP="00BA2682">
      <w:pPr>
        <w:keepNext/>
        <w:keepLines/>
        <w:numPr>
          <w:ilvl w:val="3"/>
          <w:numId w:val="1"/>
        </w:numPr>
        <w:tabs>
          <w:tab w:val="left" w:pos="900"/>
        </w:tabs>
        <w:rPr>
          <w:rFonts w:ascii="Arial" w:hAnsi="Arial" w:cs="Arial"/>
          <w:sz w:val="22"/>
          <w:szCs w:val="22"/>
        </w:rPr>
      </w:pPr>
      <w:r w:rsidRPr="003C6842">
        <w:rPr>
          <w:rFonts w:ascii="Arial" w:hAnsi="Arial" w:cs="Arial"/>
          <w:sz w:val="22"/>
          <w:szCs w:val="22"/>
        </w:rPr>
        <w:t>User manual.</w:t>
      </w:r>
    </w:p>
    <w:p w:rsidR="006310D1" w:rsidRPr="003C6842" w:rsidRDefault="006310D1" w:rsidP="00BA2682">
      <w:pPr>
        <w:keepNext/>
        <w:keepLines/>
        <w:numPr>
          <w:ilvl w:val="3"/>
          <w:numId w:val="1"/>
        </w:numPr>
        <w:tabs>
          <w:tab w:val="left" w:pos="900"/>
        </w:tabs>
        <w:rPr>
          <w:rFonts w:ascii="Arial" w:hAnsi="Arial" w:cs="Arial"/>
          <w:sz w:val="22"/>
          <w:szCs w:val="22"/>
        </w:rPr>
      </w:pPr>
      <w:r w:rsidRPr="003C6842">
        <w:rPr>
          <w:rFonts w:ascii="Arial" w:hAnsi="Arial" w:cs="Arial"/>
          <w:sz w:val="22"/>
          <w:szCs w:val="22"/>
        </w:rPr>
        <w:t>Parts list.</w:t>
      </w:r>
    </w:p>
    <w:p w:rsidR="00E86F49" w:rsidRPr="003C6842" w:rsidRDefault="00E86F49" w:rsidP="00BA2682">
      <w:pPr>
        <w:keepNext/>
        <w:keepLines/>
        <w:numPr>
          <w:ilvl w:val="3"/>
          <w:numId w:val="1"/>
        </w:numPr>
        <w:tabs>
          <w:tab w:val="left" w:pos="900"/>
        </w:tabs>
        <w:rPr>
          <w:rFonts w:ascii="Arial" w:hAnsi="Arial" w:cs="Arial"/>
          <w:sz w:val="22"/>
          <w:szCs w:val="22"/>
        </w:rPr>
      </w:pPr>
      <w:r w:rsidRPr="003C6842">
        <w:rPr>
          <w:rFonts w:ascii="Arial" w:hAnsi="Arial" w:cs="Arial"/>
          <w:sz w:val="22"/>
          <w:szCs w:val="22"/>
        </w:rPr>
        <w:t>System device locations on architectural floor plans.</w:t>
      </w:r>
    </w:p>
    <w:p w:rsidR="00E86F49" w:rsidRPr="003C6842" w:rsidRDefault="00E86F49" w:rsidP="00BA2682">
      <w:pPr>
        <w:keepNext/>
        <w:keepLines/>
        <w:numPr>
          <w:ilvl w:val="3"/>
          <w:numId w:val="1"/>
        </w:numPr>
        <w:tabs>
          <w:tab w:val="left" w:pos="900"/>
        </w:tabs>
        <w:rPr>
          <w:rFonts w:ascii="Arial" w:hAnsi="Arial" w:cs="Arial"/>
          <w:sz w:val="22"/>
          <w:szCs w:val="22"/>
        </w:rPr>
      </w:pPr>
      <w:r w:rsidRPr="003C6842">
        <w:rPr>
          <w:rFonts w:ascii="Arial" w:hAnsi="Arial" w:cs="Arial"/>
          <w:sz w:val="22"/>
          <w:szCs w:val="22"/>
        </w:rPr>
        <w:t>Wiring and connection diagram.</w:t>
      </w:r>
    </w:p>
    <w:p w:rsidR="00E86F49" w:rsidRPr="003C6842" w:rsidRDefault="00E86F49" w:rsidP="006310D1">
      <w:pPr>
        <w:numPr>
          <w:ilvl w:val="3"/>
          <w:numId w:val="1"/>
        </w:numPr>
        <w:tabs>
          <w:tab w:val="left" w:pos="900"/>
        </w:tabs>
        <w:rPr>
          <w:rFonts w:ascii="Arial" w:hAnsi="Arial" w:cs="Arial"/>
          <w:sz w:val="22"/>
          <w:szCs w:val="22"/>
        </w:rPr>
      </w:pPr>
      <w:r w:rsidRPr="003C6842">
        <w:rPr>
          <w:rFonts w:ascii="Arial" w:hAnsi="Arial" w:cs="Arial"/>
          <w:sz w:val="22"/>
          <w:szCs w:val="22"/>
        </w:rPr>
        <w:t>Maintenance requirements.</w:t>
      </w:r>
    </w:p>
    <w:p w:rsidR="00941ED5" w:rsidRPr="003C6842" w:rsidRDefault="00941ED5" w:rsidP="00941ED5">
      <w:pPr>
        <w:tabs>
          <w:tab w:val="left" w:pos="900"/>
        </w:tabs>
        <w:ind w:left="792"/>
        <w:rPr>
          <w:rFonts w:ascii="Arial" w:hAnsi="Arial" w:cs="Arial"/>
          <w:sz w:val="22"/>
          <w:szCs w:val="22"/>
        </w:rPr>
      </w:pPr>
    </w:p>
    <w:p w:rsidR="006310D1" w:rsidRPr="003C6842" w:rsidRDefault="006310D1" w:rsidP="006310D1">
      <w:pPr>
        <w:numPr>
          <w:ilvl w:val="1"/>
          <w:numId w:val="1"/>
        </w:numPr>
        <w:tabs>
          <w:tab w:val="left" w:pos="900"/>
        </w:tabs>
        <w:rPr>
          <w:rFonts w:ascii="Arial" w:hAnsi="Arial" w:cs="Arial"/>
          <w:sz w:val="22"/>
          <w:szCs w:val="22"/>
        </w:rPr>
      </w:pPr>
      <w:r w:rsidRPr="003C6842">
        <w:rPr>
          <w:rFonts w:ascii="Arial" w:hAnsi="Arial" w:cs="Arial"/>
          <w:sz w:val="22"/>
          <w:szCs w:val="22"/>
        </w:rPr>
        <w:t>QUALITY ASSURANCE</w:t>
      </w:r>
    </w:p>
    <w:p w:rsidR="009F2C01" w:rsidRPr="003C6842" w:rsidRDefault="009F2C01" w:rsidP="009F2C01">
      <w:pPr>
        <w:tabs>
          <w:tab w:val="left" w:pos="900"/>
        </w:tabs>
        <w:rPr>
          <w:rFonts w:ascii="Arial" w:hAnsi="Arial" w:cs="Arial"/>
          <w:sz w:val="22"/>
          <w:szCs w:val="22"/>
        </w:rPr>
      </w:pPr>
    </w:p>
    <w:p w:rsidR="006310D1" w:rsidRPr="003C6842" w:rsidRDefault="006310D1" w:rsidP="006310D1">
      <w:pPr>
        <w:numPr>
          <w:ilvl w:val="2"/>
          <w:numId w:val="1"/>
        </w:numPr>
        <w:tabs>
          <w:tab w:val="left" w:pos="900"/>
        </w:tabs>
        <w:rPr>
          <w:rFonts w:ascii="Arial" w:hAnsi="Arial" w:cs="Arial"/>
          <w:sz w:val="22"/>
          <w:szCs w:val="22"/>
        </w:rPr>
      </w:pPr>
      <w:r w:rsidRPr="003C6842">
        <w:rPr>
          <w:rFonts w:ascii="Arial" w:hAnsi="Arial" w:cs="Arial"/>
          <w:sz w:val="22"/>
          <w:szCs w:val="22"/>
        </w:rPr>
        <w:t>Manufacturer:</w:t>
      </w:r>
    </w:p>
    <w:p w:rsidR="00E86F49" w:rsidRPr="003C6842" w:rsidRDefault="006310D1" w:rsidP="006310D1">
      <w:pPr>
        <w:numPr>
          <w:ilvl w:val="3"/>
          <w:numId w:val="1"/>
        </w:numPr>
        <w:tabs>
          <w:tab w:val="left" w:pos="900"/>
        </w:tabs>
        <w:rPr>
          <w:rFonts w:ascii="Arial" w:hAnsi="Arial" w:cs="Arial"/>
          <w:sz w:val="22"/>
          <w:szCs w:val="22"/>
        </w:rPr>
      </w:pPr>
      <w:r w:rsidRPr="003C6842">
        <w:rPr>
          <w:rFonts w:ascii="Arial" w:hAnsi="Arial" w:cs="Arial"/>
          <w:sz w:val="22"/>
          <w:szCs w:val="22"/>
        </w:rPr>
        <w:t xml:space="preserve">Minimum of [10] years experience in manufacture and design </w:t>
      </w:r>
      <w:r w:rsidR="00E86F49" w:rsidRPr="003C6842">
        <w:rPr>
          <w:rFonts w:ascii="Arial" w:hAnsi="Arial" w:cs="Arial"/>
          <w:sz w:val="22"/>
          <w:szCs w:val="22"/>
        </w:rPr>
        <w:t>Video Surveillance Devices.</w:t>
      </w:r>
    </w:p>
    <w:p w:rsidR="006310D1" w:rsidRPr="003C6842" w:rsidRDefault="006310D1" w:rsidP="006310D1">
      <w:pPr>
        <w:numPr>
          <w:ilvl w:val="3"/>
          <w:numId w:val="1"/>
        </w:numPr>
        <w:tabs>
          <w:tab w:val="left" w:pos="900"/>
        </w:tabs>
        <w:rPr>
          <w:rFonts w:ascii="Arial" w:hAnsi="Arial" w:cs="Arial"/>
          <w:sz w:val="22"/>
          <w:szCs w:val="22"/>
        </w:rPr>
      </w:pPr>
      <w:r w:rsidRPr="003C6842">
        <w:rPr>
          <w:rFonts w:ascii="Arial" w:hAnsi="Arial" w:cs="Arial"/>
          <w:sz w:val="22"/>
          <w:szCs w:val="22"/>
        </w:rPr>
        <w:t>Manufacturer’s quality system: Registered to ISO 9001 Quality Standard.</w:t>
      </w:r>
    </w:p>
    <w:p w:rsidR="009F2C01" w:rsidRPr="003C6842" w:rsidRDefault="009F2C01" w:rsidP="009F2C01">
      <w:pPr>
        <w:tabs>
          <w:tab w:val="left" w:pos="900"/>
        </w:tabs>
        <w:rPr>
          <w:rFonts w:ascii="Arial" w:hAnsi="Arial" w:cs="Arial"/>
          <w:sz w:val="22"/>
          <w:szCs w:val="22"/>
        </w:rPr>
      </w:pPr>
    </w:p>
    <w:p w:rsidR="001B6545" w:rsidRPr="003C6842" w:rsidRDefault="00E86F49" w:rsidP="006310D1">
      <w:pPr>
        <w:numPr>
          <w:ilvl w:val="2"/>
          <w:numId w:val="1"/>
        </w:numPr>
        <w:tabs>
          <w:tab w:val="left" w:pos="900"/>
        </w:tabs>
        <w:rPr>
          <w:rFonts w:ascii="Arial" w:hAnsi="Arial" w:cs="Arial"/>
          <w:sz w:val="22"/>
          <w:szCs w:val="22"/>
        </w:rPr>
      </w:pPr>
      <w:r w:rsidRPr="003C6842">
        <w:rPr>
          <w:rFonts w:ascii="Arial" w:hAnsi="Arial" w:cs="Arial"/>
          <w:sz w:val="22"/>
          <w:szCs w:val="22"/>
        </w:rPr>
        <w:t>Video Surveillance System</w:t>
      </w:r>
    </w:p>
    <w:p w:rsidR="00E86F49" w:rsidRPr="003C6842" w:rsidRDefault="00E86F49" w:rsidP="00E86F49">
      <w:pPr>
        <w:numPr>
          <w:ilvl w:val="3"/>
          <w:numId w:val="1"/>
        </w:numPr>
        <w:tabs>
          <w:tab w:val="left" w:pos="900"/>
        </w:tabs>
        <w:rPr>
          <w:rFonts w:ascii="Arial" w:hAnsi="Arial" w:cs="Arial"/>
          <w:sz w:val="22"/>
          <w:szCs w:val="22"/>
        </w:rPr>
      </w:pPr>
      <w:r w:rsidRPr="003C6842">
        <w:rPr>
          <w:rFonts w:ascii="Arial" w:hAnsi="Arial" w:cs="Arial"/>
          <w:sz w:val="22"/>
          <w:szCs w:val="22"/>
        </w:rPr>
        <w:t>Listed by [UL] [</w:t>
      </w:r>
      <w:r w:rsidR="00B612C3" w:rsidRPr="003C6842">
        <w:rPr>
          <w:rFonts w:ascii="Arial" w:hAnsi="Arial" w:cs="Arial"/>
          <w:sz w:val="22"/>
          <w:szCs w:val="22"/>
        </w:rPr>
        <w:t>EN] [FCC] specifically for the required loads.  Provide evidence of compliance upon request.</w:t>
      </w:r>
    </w:p>
    <w:p w:rsidR="009F2C01" w:rsidRPr="003C6842" w:rsidRDefault="009F2C01" w:rsidP="009F2C01">
      <w:pPr>
        <w:tabs>
          <w:tab w:val="left" w:pos="900"/>
        </w:tabs>
        <w:rPr>
          <w:rFonts w:ascii="Arial" w:hAnsi="Arial" w:cs="Arial"/>
          <w:sz w:val="22"/>
          <w:szCs w:val="22"/>
        </w:rPr>
      </w:pPr>
    </w:p>
    <w:p w:rsidR="001B6545" w:rsidRPr="003C6842" w:rsidRDefault="001B6545" w:rsidP="006310D1">
      <w:pPr>
        <w:numPr>
          <w:ilvl w:val="2"/>
          <w:numId w:val="1"/>
        </w:numPr>
        <w:tabs>
          <w:tab w:val="left" w:pos="900"/>
        </w:tabs>
        <w:rPr>
          <w:rFonts w:ascii="Arial" w:hAnsi="Arial" w:cs="Arial"/>
          <w:sz w:val="22"/>
          <w:szCs w:val="22"/>
        </w:rPr>
      </w:pPr>
      <w:r w:rsidRPr="003C6842">
        <w:rPr>
          <w:rFonts w:ascii="Arial" w:hAnsi="Arial" w:cs="Arial"/>
          <w:sz w:val="22"/>
          <w:szCs w:val="22"/>
        </w:rPr>
        <w:t>Installer:</w:t>
      </w:r>
    </w:p>
    <w:p w:rsidR="009F2C01" w:rsidRPr="003C6842" w:rsidRDefault="001B6545" w:rsidP="009F2C01">
      <w:pPr>
        <w:numPr>
          <w:ilvl w:val="3"/>
          <w:numId w:val="1"/>
        </w:numPr>
        <w:tabs>
          <w:tab w:val="left" w:pos="900"/>
        </w:tabs>
        <w:rPr>
          <w:rFonts w:ascii="Arial" w:hAnsi="Arial" w:cs="Arial"/>
          <w:sz w:val="22"/>
          <w:szCs w:val="22"/>
        </w:rPr>
      </w:pPr>
      <w:r w:rsidRPr="003C6842">
        <w:rPr>
          <w:rFonts w:ascii="Arial" w:hAnsi="Arial" w:cs="Arial"/>
          <w:sz w:val="22"/>
          <w:szCs w:val="22"/>
        </w:rPr>
        <w:t>Minimum of [</w:t>
      </w:r>
      <w:r w:rsidR="000C18DC" w:rsidRPr="003C6842">
        <w:rPr>
          <w:rFonts w:ascii="Arial" w:hAnsi="Arial" w:cs="Arial"/>
          <w:sz w:val="22"/>
          <w:szCs w:val="22"/>
        </w:rPr>
        <w:t>5</w:t>
      </w:r>
      <w:r w:rsidRPr="003C6842">
        <w:rPr>
          <w:rFonts w:ascii="Arial" w:hAnsi="Arial" w:cs="Arial"/>
          <w:sz w:val="22"/>
          <w:szCs w:val="22"/>
        </w:rPr>
        <w:t xml:space="preserve">] years experience installing </w:t>
      </w:r>
      <w:r w:rsidR="00B612C3" w:rsidRPr="003C6842">
        <w:rPr>
          <w:rFonts w:ascii="Arial" w:hAnsi="Arial" w:cs="Arial"/>
          <w:sz w:val="22"/>
          <w:szCs w:val="22"/>
        </w:rPr>
        <w:t xml:space="preserve">Video </w:t>
      </w:r>
      <w:r w:rsidR="00BD2C13" w:rsidRPr="003C6842">
        <w:rPr>
          <w:rFonts w:ascii="Arial" w:hAnsi="Arial" w:cs="Arial"/>
          <w:sz w:val="22"/>
          <w:szCs w:val="22"/>
        </w:rPr>
        <w:t xml:space="preserve">IP </w:t>
      </w:r>
      <w:r w:rsidR="00B612C3" w:rsidRPr="003C6842">
        <w:rPr>
          <w:rFonts w:ascii="Arial" w:hAnsi="Arial" w:cs="Arial"/>
          <w:sz w:val="22"/>
          <w:szCs w:val="22"/>
        </w:rPr>
        <w:t>Surveillance System.</w:t>
      </w:r>
    </w:p>
    <w:p w:rsidR="00B5436C" w:rsidRPr="003C6842" w:rsidRDefault="00B5436C" w:rsidP="00B612C3">
      <w:pPr>
        <w:tabs>
          <w:tab w:val="left" w:pos="900"/>
        </w:tabs>
        <w:ind w:left="1152"/>
        <w:rPr>
          <w:rFonts w:ascii="Arial" w:hAnsi="Arial" w:cs="Arial"/>
          <w:sz w:val="22"/>
          <w:szCs w:val="22"/>
        </w:rPr>
      </w:pPr>
    </w:p>
    <w:p w:rsidR="001B6545" w:rsidRPr="003C6842" w:rsidRDefault="001B6545" w:rsidP="007D10AF">
      <w:pPr>
        <w:keepNext/>
        <w:keepLines/>
        <w:numPr>
          <w:ilvl w:val="1"/>
          <w:numId w:val="1"/>
        </w:numPr>
        <w:tabs>
          <w:tab w:val="left" w:pos="900"/>
        </w:tabs>
        <w:rPr>
          <w:rFonts w:ascii="Arial" w:hAnsi="Arial" w:cs="Arial"/>
          <w:sz w:val="22"/>
          <w:szCs w:val="22"/>
        </w:rPr>
      </w:pPr>
      <w:r w:rsidRPr="003C6842">
        <w:rPr>
          <w:rFonts w:ascii="Arial" w:hAnsi="Arial" w:cs="Arial"/>
          <w:sz w:val="22"/>
          <w:szCs w:val="22"/>
        </w:rPr>
        <w:t>DELIVERY, STORAGE AND HANDLING</w:t>
      </w:r>
    </w:p>
    <w:p w:rsidR="009F2C01" w:rsidRPr="003C6842" w:rsidRDefault="009F2C01" w:rsidP="007D10AF">
      <w:pPr>
        <w:keepNext/>
        <w:keepLines/>
        <w:tabs>
          <w:tab w:val="left" w:pos="900"/>
        </w:tabs>
        <w:rPr>
          <w:rFonts w:ascii="Arial" w:hAnsi="Arial" w:cs="Arial"/>
          <w:sz w:val="22"/>
          <w:szCs w:val="22"/>
        </w:rPr>
      </w:pPr>
    </w:p>
    <w:p w:rsidR="001B6545" w:rsidRPr="003C6842" w:rsidRDefault="00B612C3" w:rsidP="007D10AF">
      <w:pPr>
        <w:keepNext/>
        <w:keepLines/>
        <w:numPr>
          <w:ilvl w:val="2"/>
          <w:numId w:val="1"/>
        </w:numPr>
        <w:tabs>
          <w:tab w:val="left" w:pos="900"/>
        </w:tabs>
        <w:rPr>
          <w:rFonts w:ascii="Arial" w:hAnsi="Arial" w:cs="Arial"/>
          <w:sz w:val="22"/>
          <w:szCs w:val="22"/>
        </w:rPr>
      </w:pPr>
      <w:r w:rsidRPr="003C6842">
        <w:rPr>
          <w:rFonts w:ascii="Arial" w:hAnsi="Arial" w:cs="Arial"/>
          <w:sz w:val="22"/>
          <w:szCs w:val="22"/>
        </w:rPr>
        <w:t xml:space="preserve">Comply with requirements of </w:t>
      </w:r>
      <w:r w:rsidR="00662506" w:rsidRPr="003C6842">
        <w:rPr>
          <w:rFonts w:ascii="Arial" w:hAnsi="Arial" w:cs="Arial"/>
          <w:sz w:val="22"/>
          <w:szCs w:val="22"/>
        </w:rPr>
        <w:t>Section</w:t>
      </w:r>
      <w:r w:rsidRPr="003C6842">
        <w:rPr>
          <w:rFonts w:ascii="Arial" w:hAnsi="Arial" w:cs="Arial"/>
          <w:sz w:val="22"/>
          <w:szCs w:val="22"/>
        </w:rPr>
        <w:t xml:space="preserve"> [01 60 00]</w:t>
      </w:r>
      <w:r w:rsidR="000C18DC" w:rsidRPr="003C6842">
        <w:rPr>
          <w:rFonts w:ascii="Arial" w:hAnsi="Arial" w:cs="Arial"/>
          <w:sz w:val="22"/>
          <w:szCs w:val="22"/>
        </w:rPr>
        <w:t>.</w:t>
      </w:r>
    </w:p>
    <w:p w:rsidR="009F2C01" w:rsidRPr="003C6842" w:rsidRDefault="009F2C01" w:rsidP="007D10AF">
      <w:pPr>
        <w:keepNext/>
        <w:keepLines/>
        <w:tabs>
          <w:tab w:val="left" w:pos="900"/>
        </w:tabs>
        <w:rPr>
          <w:rFonts w:ascii="Arial" w:hAnsi="Arial" w:cs="Arial"/>
          <w:sz w:val="22"/>
          <w:szCs w:val="22"/>
        </w:rPr>
      </w:pPr>
    </w:p>
    <w:p w:rsidR="001B6545" w:rsidRPr="003C6842" w:rsidRDefault="00B612C3" w:rsidP="007D10AF">
      <w:pPr>
        <w:keepNext/>
        <w:keepLines/>
        <w:numPr>
          <w:ilvl w:val="2"/>
          <w:numId w:val="1"/>
        </w:numPr>
        <w:tabs>
          <w:tab w:val="left" w:pos="900"/>
        </w:tabs>
        <w:rPr>
          <w:rFonts w:ascii="Arial" w:hAnsi="Arial" w:cs="Arial"/>
          <w:sz w:val="22"/>
          <w:szCs w:val="22"/>
        </w:rPr>
      </w:pPr>
      <w:r w:rsidRPr="003C6842">
        <w:rPr>
          <w:rFonts w:ascii="Arial" w:hAnsi="Arial" w:cs="Arial"/>
          <w:sz w:val="22"/>
          <w:szCs w:val="22"/>
        </w:rPr>
        <w:t>Deliver materials in manufacture’s original, unopened, undamaged containers; and unharmed original identification labels.</w:t>
      </w:r>
    </w:p>
    <w:p w:rsidR="00B612C3" w:rsidRPr="003C6842" w:rsidRDefault="00B612C3" w:rsidP="007D10AF">
      <w:pPr>
        <w:keepNext/>
        <w:keepLines/>
        <w:tabs>
          <w:tab w:val="left" w:pos="900"/>
        </w:tabs>
        <w:rPr>
          <w:rFonts w:ascii="Arial" w:hAnsi="Arial" w:cs="Arial"/>
          <w:sz w:val="22"/>
          <w:szCs w:val="22"/>
        </w:rPr>
      </w:pPr>
    </w:p>
    <w:p w:rsidR="00B612C3" w:rsidRPr="003C6842" w:rsidRDefault="00B612C3" w:rsidP="007D10AF">
      <w:pPr>
        <w:keepNext/>
        <w:keepLines/>
        <w:numPr>
          <w:ilvl w:val="2"/>
          <w:numId w:val="1"/>
        </w:numPr>
        <w:tabs>
          <w:tab w:val="left" w:pos="900"/>
        </w:tabs>
        <w:rPr>
          <w:rFonts w:ascii="Arial" w:hAnsi="Arial" w:cs="Arial"/>
          <w:sz w:val="22"/>
          <w:szCs w:val="22"/>
        </w:rPr>
      </w:pPr>
      <w:r w:rsidRPr="003C6842">
        <w:rPr>
          <w:rFonts w:ascii="Arial" w:hAnsi="Arial" w:cs="Arial"/>
          <w:sz w:val="22"/>
          <w:szCs w:val="22"/>
        </w:rPr>
        <w:t>Protect store materials from environmental and temperature conditions following manufacturer’s instructions.</w:t>
      </w:r>
    </w:p>
    <w:p w:rsidR="00B612C3" w:rsidRPr="003C6842" w:rsidRDefault="00B612C3" w:rsidP="007D10AF">
      <w:pPr>
        <w:keepNext/>
        <w:keepLines/>
        <w:tabs>
          <w:tab w:val="left" w:pos="900"/>
        </w:tabs>
        <w:rPr>
          <w:rFonts w:ascii="Arial" w:hAnsi="Arial" w:cs="Arial"/>
          <w:sz w:val="22"/>
          <w:szCs w:val="22"/>
        </w:rPr>
      </w:pPr>
    </w:p>
    <w:p w:rsidR="00B612C3" w:rsidRPr="003C6842" w:rsidRDefault="00B612C3" w:rsidP="007D10AF">
      <w:pPr>
        <w:keepNext/>
        <w:keepLines/>
        <w:numPr>
          <w:ilvl w:val="2"/>
          <w:numId w:val="1"/>
        </w:numPr>
        <w:tabs>
          <w:tab w:val="left" w:pos="900"/>
        </w:tabs>
        <w:rPr>
          <w:rFonts w:ascii="Arial" w:hAnsi="Arial" w:cs="Arial"/>
          <w:sz w:val="22"/>
          <w:szCs w:val="22"/>
        </w:rPr>
      </w:pPr>
      <w:r w:rsidRPr="003C6842">
        <w:rPr>
          <w:rFonts w:ascii="Arial" w:hAnsi="Arial" w:cs="Arial"/>
          <w:sz w:val="22"/>
          <w:szCs w:val="22"/>
        </w:rPr>
        <w:t>Handle and operate products and systems according to manufacturer’s instructions.</w:t>
      </w:r>
    </w:p>
    <w:p w:rsidR="00B612C3" w:rsidRPr="003C6842" w:rsidRDefault="00B612C3" w:rsidP="007D10AF">
      <w:pPr>
        <w:keepNext/>
        <w:keepLines/>
        <w:tabs>
          <w:tab w:val="left" w:pos="900"/>
        </w:tabs>
        <w:rPr>
          <w:rFonts w:ascii="Arial" w:hAnsi="Arial" w:cs="Arial"/>
          <w:sz w:val="22"/>
          <w:szCs w:val="22"/>
        </w:rPr>
      </w:pPr>
    </w:p>
    <w:p w:rsidR="00B612C3" w:rsidRPr="003C6842" w:rsidRDefault="00B612C3" w:rsidP="007D10AF">
      <w:pPr>
        <w:keepNext/>
        <w:keepLines/>
        <w:numPr>
          <w:ilvl w:val="2"/>
          <w:numId w:val="1"/>
        </w:numPr>
        <w:tabs>
          <w:tab w:val="left" w:pos="900"/>
        </w:tabs>
        <w:rPr>
          <w:rFonts w:ascii="Arial" w:hAnsi="Arial" w:cs="Arial"/>
          <w:sz w:val="22"/>
          <w:szCs w:val="22"/>
        </w:rPr>
      </w:pPr>
      <w:r w:rsidRPr="003C6842">
        <w:rPr>
          <w:rFonts w:ascii="Arial" w:hAnsi="Arial" w:cs="Arial"/>
          <w:sz w:val="22"/>
          <w:szCs w:val="22"/>
        </w:rPr>
        <w:t>Bosch provides off-the-shelf availability for our top selling products and same-day or 24-hour shipping.</w:t>
      </w:r>
    </w:p>
    <w:p w:rsidR="009F2C01" w:rsidRPr="003C6842" w:rsidRDefault="009F2C01" w:rsidP="007D10AF">
      <w:pPr>
        <w:keepNext/>
        <w:keepLines/>
        <w:tabs>
          <w:tab w:val="left" w:pos="900"/>
        </w:tabs>
        <w:rPr>
          <w:rFonts w:ascii="Arial" w:hAnsi="Arial" w:cs="Arial"/>
          <w:sz w:val="22"/>
          <w:szCs w:val="22"/>
        </w:rPr>
      </w:pPr>
    </w:p>
    <w:p w:rsidR="001B6545" w:rsidRPr="003C6842" w:rsidRDefault="001B6545" w:rsidP="007D10AF">
      <w:pPr>
        <w:keepNext/>
        <w:keepLines/>
        <w:numPr>
          <w:ilvl w:val="1"/>
          <w:numId w:val="1"/>
        </w:numPr>
        <w:tabs>
          <w:tab w:val="left" w:pos="900"/>
        </w:tabs>
        <w:rPr>
          <w:rFonts w:ascii="Arial" w:hAnsi="Arial" w:cs="Arial"/>
          <w:sz w:val="22"/>
          <w:szCs w:val="22"/>
        </w:rPr>
      </w:pPr>
      <w:r w:rsidRPr="003C6842">
        <w:rPr>
          <w:rFonts w:ascii="Arial" w:hAnsi="Arial" w:cs="Arial"/>
          <w:sz w:val="22"/>
          <w:szCs w:val="22"/>
        </w:rPr>
        <w:t>WARRANTY</w:t>
      </w:r>
    </w:p>
    <w:p w:rsidR="009F2C01" w:rsidRPr="003C6842" w:rsidRDefault="009F2C01" w:rsidP="007D10AF">
      <w:pPr>
        <w:keepNext/>
        <w:keepLines/>
        <w:tabs>
          <w:tab w:val="left" w:pos="900"/>
        </w:tabs>
        <w:rPr>
          <w:rFonts w:ascii="Arial" w:hAnsi="Arial" w:cs="Arial"/>
          <w:sz w:val="22"/>
          <w:szCs w:val="22"/>
        </w:rPr>
      </w:pPr>
    </w:p>
    <w:p w:rsidR="001B6545" w:rsidRPr="003C6842" w:rsidRDefault="00C21B29" w:rsidP="001B6545">
      <w:pPr>
        <w:numPr>
          <w:ilvl w:val="2"/>
          <w:numId w:val="1"/>
        </w:numPr>
        <w:tabs>
          <w:tab w:val="left" w:pos="900"/>
        </w:tabs>
        <w:rPr>
          <w:rFonts w:ascii="Arial" w:hAnsi="Arial" w:cs="Arial"/>
          <w:sz w:val="22"/>
          <w:szCs w:val="22"/>
        </w:rPr>
      </w:pPr>
      <w:r w:rsidRPr="003C6842">
        <w:rPr>
          <w:rFonts w:ascii="Arial" w:hAnsi="Arial" w:cs="Arial"/>
          <w:sz w:val="22"/>
          <w:szCs w:val="22"/>
        </w:rPr>
        <w:t xml:space="preserve">Provide manufacturer’s warranty covering </w:t>
      </w:r>
      <w:r w:rsidR="00A5135F" w:rsidRPr="003C6842">
        <w:rPr>
          <w:rFonts w:ascii="Arial" w:hAnsi="Arial" w:cs="Arial"/>
          <w:sz w:val="22"/>
          <w:szCs w:val="22"/>
        </w:rPr>
        <w:t>[</w:t>
      </w:r>
      <w:r w:rsidR="00857B7E" w:rsidRPr="003C6842">
        <w:rPr>
          <w:rFonts w:ascii="Arial" w:hAnsi="Arial" w:cs="Arial"/>
          <w:sz w:val="22"/>
          <w:szCs w:val="22"/>
        </w:rPr>
        <w:t>3</w:t>
      </w:r>
      <w:r w:rsidR="00A5135F" w:rsidRPr="003C6842">
        <w:rPr>
          <w:rFonts w:ascii="Arial" w:hAnsi="Arial" w:cs="Arial"/>
          <w:sz w:val="22"/>
          <w:szCs w:val="22"/>
        </w:rPr>
        <w:t>]</w:t>
      </w:r>
      <w:r w:rsidRPr="003C6842">
        <w:rPr>
          <w:rFonts w:ascii="Arial" w:hAnsi="Arial" w:cs="Arial"/>
          <w:sz w:val="22"/>
          <w:szCs w:val="22"/>
        </w:rPr>
        <w:t xml:space="preserve"> year</w:t>
      </w:r>
      <w:r w:rsidR="00857B7E" w:rsidRPr="003C6842">
        <w:rPr>
          <w:rFonts w:ascii="Arial" w:hAnsi="Arial" w:cs="Arial"/>
          <w:sz w:val="22"/>
          <w:szCs w:val="22"/>
        </w:rPr>
        <w:t>s</w:t>
      </w:r>
      <w:r w:rsidRPr="003C6842">
        <w:rPr>
          <w:rFonts w:ascii="Arial" w:hAnsi="Arial" w:cs="Arial"/>
          <w:sz w:val="22"/>
          <w:szCs w:val="22"/>
        </w:rPr>
        <w:t xml:space="preserve"> </w:t>
      </w:r>
      <w:r w:rsidR="007E6731" w:rsidRPr="003C6842">
        <w:rPr>
          <w:rFonts w:ascii="Arial" w:hAnsi="Arial" w:cs="Arial"/>
          <w:sz w:val="22"/>
          <w:szCs w:val="22"/>
        </w:rPr>
        <w:t>for replacement and repair of defective equipment.</w:t>
      </w:r>
    </w:p>
    <w:p w:rsidR="009F2C01" w:rsidRPr="003C6842" w:rsidRDefault="009F2C01" w:rsidP="009F2C01">
      <w:pPr>
        <w:tabs>
          <w:tab w:val="left" w:pos="900"/>
        </w:tabs>
        <w:ind w:left="720"/>
        <w:rPr>
          <w:rFonts w:ascii="Arial" w:hAnsi="Arial" w:cs="Arial"/>
          <w:sz w:val="22"/>
          <w:szCs w:val="22"/>
        </w:rPr>
      </w:pPr>
    </w:p>
    <w:p w:rsidR="001B6545" w:rsidRPr="003C6842" w:rsidRDefault="001B6545" w:rsidP="001B6545">
      <w:pPr>
        <w:numPr>
          <w:ilvl w:val="1"/>
          <w:numId w:val="1"/>
        </w:numPr>
        <w:tabs>
          <w:tab w:val="left" w:pos="900"/>
        </w:tabs>
        <w:rPr>
          <w:rFonts w:ascii="Arial" w:hAnsi="Arial" w:cs="Arial"/>
          <w:sz w:val="22"/>
          <w:szCs w:val="22"/>
        </w:rPr>
      </w:pPr>
      <w:r w:rsidRPr="003C6842">
        <w:rPr>
          <w:rFonts w:ascii="Arial" w:hAnsi="Arial" w:cs="Arial"/>
          <w:sz w:val="22"/>
          <w:szCs w:val="22"/>
        </w:rPr>
        <w:t>MAINTENANCE</w:t>
      </w:r>
    </w:p>
    <w:p w:rsidR="009F2C01" w:rsidRPr="003C6842" w:rsidRDefault="009F2C01" w:rsidP="009F2C01">
      <w:pPr>
        <w:tabs>
          <w:tab w:val="left" w:pos="900"/>
        </w:tabs>
        <w:rPr>
          <w:rFonts w:ascii="Arial" w:hAnsi="Arial" w:cs="Arial"/>
          <w:sz w:val="22"/>
          <w:szCs w:val="22"/>
        </w:rPr>
      </w:pPr>
    </w:p>
    <w:p w:rsidR="001B6545" w:rsidRPr="003C6842" w:rsidRDefault="007E6731" w:rsidP="001B6545">
      <w:pPr>
        <w:numPr>
          <w:ilvl w:val="2"/>
          <w:numId w:val="1"/>
        </w:numPr>
        <w:tabs>
          <w:tab w:val="left" w:pos="900"/>
        </w:tabs>
        <w:rPr>
          <w:rFonts w:ascii="Arial" w:hAnsi="Arial" w:cs="Arial"/>
          <w:sz w:val="22"/>
          <w:szCs w:val="22"/>
        </w:rPr>
      </w:pPr>
      <w:r w:rsidRPr="003C6842">
        <w:rPr>
          <w:rFonts w:ascii="Arial" w:hAnsi="Arial" w:cs="Arial"/>
          <w:sz w:val="22"/>
          <w:szCs w:val="22"/>
        </w:rPr>
        <w:t>Make ordering of new equipment for expansions, replacements, and spare parts available to dealers and end users.</w:t>
      </w:r>
    </w:p>
    <w:p w:rsidR="009F2C01" w:rsidRPr="003C6842" w:rsidRDefault="009F2C01" w:rsidP="009F2C01">
      <w:pPr>
        <w:tabs>
          <w:tab w:val="left" w:pos="900"/>
        </w:tabs>
        <w:ind w:left="720"/>
        <w:rPr>
          <w:rFonts w:ascii="Arial" w:hAnsi="Arial" w:cs="Arial"/>
          <w:sz w:val="22"/>
          <w:szCs w:val="22"/>
        </w:rPr>
      </w:pPr>
    </w:p>
    <w:p w:rsidR="001B6545" w:rsidRPr="003C6842" w:rsidRDefault="007E6731" w:rsidP="001B6545">
      <w:pPr>
        <w:numPr>
          <w:ilvl w:val="2"/>
          <w:numId w:val="1"/>
        </w:numPr>
        <w:tabs>
          <w:tab w:val="left" w:pos="900"/>
        </w:tabs>
        <w:rPr>
          <w:rFonts w:ascii="Arial" w:hAnsi="Arial" w:cs="Arial"/>
          <w:sz w:val="22"/>
          <w:szCs w:val="22"/>
        </w:rPr>
      </w:pPr>
      <w:r w:rsidRPr="003C6842">
        <w:rPr>
          <w:rFonts w:ascii="Arial" w:hAnsi="Arial" w:cs="Arial"/>
          <w:sz w:val="22"/>
          <w:szCs w:val="22"/>
        </w:rPr>
        <w:t>Provide factory direct technical support from 8:00 a.m. to 8:00 p.m. via phone and e-mail.</w:t>
      </w:r>
    </w:p>
    <w:p w:rsidR="001B6545" w:rsidRPr="003C6842" w:rsidRDefault="001B6545" w:rsidP="001B6545">
      <w:pPr>
        <w:tabs>
          <w:tab w:val="left" w:pos="900"/>
        </w:tabs>
        <w:rPr>
          <w:rFonts w:ascii="Arial" w:hAnsi="Arial" w:cs="Arial"/>
          <w:sz w:val="22"/>
          <w:szCs w:val="22"/>
        </w:rPr>
      </w:pPr>
    </w:p>
    <w:p w:rsidR="009F2C01" w:rsidRPr="003C6842" w:rsidRDefault="009F2C01" w:rsidP="009F2C01">
      <w:pPr>
        <w:tabs>
          <w:tab w:val="left" w:pos="900"/>
        </w:tabs>
        <w:rPr>
          <w:rFonts w:ascii="Arial" w:hAnsi="Arial" w:cs="Arial"/>
          <w:sz w:val="22"/>
          <w:szCs w:val="22"/>
        </w:rPr>
      </w:pPr>
    </w:p>
    <w:p w:rsidR="00695D22" w:rsidRPr="003C6842" w:rsidRDefault="00B91695" w:rsidP="007D10AF">
      <w:pPr>
        <w:keepNext/>
        <w:keepLines/>
        <w:numPr>
          <w:ilvl w:val="0"/>
          <w:numId w:val="1"/>
        </w:numPr>
        <w:tabs>
          <w:tab w:val="left" w:pos="900"/>
        </w:tabs>
        <w:rPr>
          <w:rFonts w:ascii="Arial" w:hAnsi="Arial" w:cs="Arial"/>
          <w:b/>
          <w:sz w:val="22"/>
          <w:szCs w:val="22"/>
        </w:rPr>
      </w:pPr>
      <w:r w:rsidRPr="003C6842">
        <w:rPr>
          <w:rFonts w:ascii="Arial" w:hAnsi="Arial" w:cs="Arial"/>
          <w:b/>
          <w:sz w:val="22"/>
          <w:szCs w:val="22"/>
        </w:rPr>
        <w:lastRenderedPageBreak/>
        <w:t>– PRODUCTS</w:t>
      </w:r>
    </w:p>
    <w:p w:rsidR="001B6545" w:rsidRPr="003C6842" w:rsidRDefault="001B6545" w:rsidP="007D10AF">
      <w:pPr>
        <w:keepNext/>
        <w:keepLines/>
        <w:tabs>
          <w:tab w:val="left" w:pos="900"/>
        </w:tabs>
        <w:rPr>
          <w:rFonts w:ascii="Arial" w:hAnsi="Arial" w:cs="Arial"/>
          <w:sz w:val="22"/>
          <w:szCs w:val="22"/>
        </w:rPr>
      </w:pPr>
    </w:p>
    <w:p w:rsidR="00B91695" w:rsidRPr="003C6842" w:rsidRDefault="001B6545" w:rsidP="007D10AF">
      <w:pPr>
        <w:keepNext/>
        <w:keepLines/>
        <w:numPr>
          <w:ilvl w:val="1"/>
          <w:numId w:val="1"/>
        </w:numPr>
        <w:tabs>
          <w:tab w:val="left" w:pos="900"/>
        </w:tabs>
        <w:rPr>
          <w:rFonts w:ascii="Arial" w:hAnsi="Arial" w:cs="Arial"/>
          <w:sz w:val="22"/>
          <w:szCs w:val="22"/>
        </w:rPr>
      </w:pPr>
      <w:r w:rsidRPr="003C6842">
        <w:rPr>
          <w:rFonts w:ascii="Arial" w:hAnsi="Arial" w:cs="Arial"/>
          <w:sz w:val="22"/>
          <w:szCs w:val="22"/>
        </w:rPr>
        <w:t>MANUFACTURERS</w:t>
      </w:r>
    </w:p>
    <w:p w:rsidR="001B6545" w:rsidRPr="003C6842" w:rsidRDefault="001B6545" w:rsidP="007D10AF">
      <w:pPr>
        <w:keepNext/>
        <w:keepLines/>
        <w:tabs>
          <w:tab w:val="left" w:pos="900"/>
        </w:tabs>
        <w:rPr>
          <w:rFonts w:ascii="Arial" w:hAnsi="Arial" w:cs="Arial"/>
          <w:sz w:val="22"/>
          <w:szCs w:val="22"/>
        </w:rPr>
      </w:pPr>
    </w:p>
    <w:p w:rsidR="007E6731" w:rsidRPr="003C6842" w:rsidRDefault="007E6731" w:rsidP="007D10AF">
      <w:pPr>
        <w:keepNext/>
        <w:keepLines/>
        <w:numPr>
          <w:ilvl w:val="2"/>
          <w:numId w:val="1"/>
        </w:numPr>
        <w:tabs>
          <w:tab w:val="left" w:pos="900"/>
        </w:tabs>
        <w:rPr>
          <w:rFonts w:ascii="Arial" w:hAnsi="Arial" w:cs="Arial"/>
          <w:sz w:val="22"/>
          <w:szCs w:val="22"/>
        </w:rPr>
      </w:pPr>
      <w:r w:rsidRPr="003C6842">
        <w:rPr>
          <w:rFonts w:ascii="Arial" w:hAnsi="Arial" w:cs="Arial"/>
          <w:sz w:val="22"/>
          <w:szCs w:val="22"/>
        </w:rPr>
        <w:t>Acceptable Manufacturer:</w:t>
      </w:r>
    </w:p>
    <w:p w:rsidR="009B550A" w:rsidRPr="003C6842" w:rsidRDefault="009B550A" w:rsidP="007D10AF">
      <w:pPr>
        <w:keepNext/>
        <w:keepLines/>
        <w:tabs>
          <w:tab w:val="left" w:pos="900"/>
        </w:tabs>
        <w:ind w:left="1152"/>
        <w:rPr>
          <w:rFonts w:ascii="Arial" w:hAnsi="Arial" w:cs="Arial"/>
          <w:sz w:val="22"/>
          <w:szCs w:val="22"/>
        </w:rPr>
      </w:pPr>
      <w:r w:rsidRPr="003C6842">
        <w:rPr>
          <w:rFonts w:ascii="Arial" w:hAnsi="Arial" w:cs="Arial"/>
          <w:sz w:val="22"/>
          <w:szCs w:val="22"/>
        </w:rPr>
        <w:t>[Bosch Security Systems, Inc.</w:t>
      </w:r>
    </w:p>
    <w:p w:rsidR="009B550A" w:rsidRPr="003C6842" w:rsidRDefault="009B550A" w:rsidP="007D10AF">
      <w:pPr>
        <w:keepNext/>
        <w:keepLines/>
        <w:tabs>
          <w:tab w:val="left" w:pos="900"/>
        </w:tabs>
        <w:ind w:left="1152"/>
        <w:rPr>
          <w:rFonts w:ascii="Arial" w:hAnsi="Arial" w:cs="Arial"/>
          <w:sz w:val="22"/>
          <w:szCs w:val="22"/>
        </w:rPr>
      </w:pPr>
      <w:r w:rsidRPr="003C6842">
        <w:rPr>
          <w:rFonts w:ascii="Arial" w:hAnsi="Arial" w:cs="Arial"/>
          <w:sz w:val="22"/>
          <w:szCs w:val="22"/>
        </w:rPr>
        <w:t>130 Perinton Parkway</w:t>
      </w:r>
    </w:p>
    <w:p w:rsidR="009B550A" w:rsidRPr="003C6842" w:rsidRDefault="009B550A" w:rsidP="007D10AF">
      <w:pPr>
        <w:keepNext/>
        <w:keepLines/>
        <w:tabs>
          <w:tab w:val="left" w:pos="900"/>
        </w:tabs>
        <w:ind w:left="1152"/>
        <w:rPr>
          <w:rFonts w:ascii="Arial" w:hAnsi="Arial" w:cs="Arial"/>
          <w:sz w:val="22"/>
          <w:szCs w:val="22"/>
        </w:rPr>
      </w:pPr>
      <w:r w:rsidRPr="003C6842">
        <w:rPr>
          <w:rFonts w:ascii="Arial" w:hAnsi="Arial" w:cs="Arial"/>
          <w:sz w:val="22"/>
          <w:szCs w:val="22"/>
        </w:rPr>
        <w:t>Fairport, New York, 1450, USA</w:t>
      </w:r>
    </w:p>
    <w:p w:rsidR="009B550A" w:rsidRPr="003C6842" w:rsidRDefault="009B550A" w:rsidP="007D10AF">
      <w:pPr>
        <w:keepNext/>
        <w:keepLines/>
        <w:tabs>
          <w:tab w:val="left" w:pos="900"/>
        </w:tabs>
        <w:ind w:left="1152"/>
        <w:rPr>
          <w:rFonts w:ascii="Arial" w:hAnsi="Arial" w:cs="Arial"/>
          <w:sz w:val="22"/>
          <w:szCs w:val="22"/>
        </w:rPr>
      </w:pPr>
      <w:r w:rsidRPr="003C6842">
        <w:rPr>
          <w:rFonts w:ascii="Arial" w:hAnsi="Arial" w:cs="Arial"/>
          <w:sz w:val="22"/>
          <w:szCs w:val="22"/>
        </w:rPr>
        <w:t>Phone: + 1 800 289 0096</w:t>
      </w:r>
    </w:p>
    <w:p w:rsidR="009B550A" w:rsidRPr="003C6842" w:rsidRDefault="009B550A" w:rsidP="007D10AF">
      <w:pPr>
        <w:keepNext/>
        <w:keepLines/>
        <w:tabs>
          <w:tab w:val="left" w:pos="900"/>
        </w:tabs>
        <w:ind w:left="1152"/>
        <w:rPr>
          <w:rFonts w:ascii="Arial" w:hAnsi="Arial" w:cs="Arial"/>
          <w:sz w:val="22"/>
          <w:szCs w:val="22"/>
        </w:rPr>
      </w:pPr>
      <w:r w:rsidRPr="003C6842">
        <w:rPr>
          <w:rFonts w:ascii="Arial" w:hAnsi="Arial" w:cs="Arial"/>
          <w:sz w:val="22"/>
          <w:szCs w:val="22"/>
        </w:rPr>
        <w:t>Fax: + 1 585 223 9180</w:t>
      </w:r>
    </w:p>
    <w:p w:rsidR="009B550A" w:rsidRPr="003C6842" w:rsidRDefault="00641661" w:rsidP="007D10AF">
      <w:pPr>
        <w:keepNext/>
        <w:keepLines/>
        <w:tabs>
          <w:tab w:val="left" w:pos="900"/>
        </w:tabs>
        <w:ind w:left="1152"/>
        <w:rPr>
          <w:rFonts w:ascii="Arial" w:hAnsi="Arial" w:cs="Arial"/>
          <w:sz w:val="22"/>
          <w:szCs w:val="22"/>
        </w:rPr>
      </w:pPr>
      <w:hyperlink r:id="rId13" w:history="1">
        <w:r w:rsidR="009B550A" w:rsidRPr="003C6842">
          <w:rPr>
            <w:rStyle w:val="a3"/>
            <w:rFonts w:ascii="Arial" w:hAnsi="Arial" w:cs="Arial"/>
            <w:sz w:val="22"/>
            <w:szCs w:val="22"/>
          </w:rPr>
          <w:t>security.sales@us.bosch.com</w:t>
        </w:r>
      </w:hyperlink>
    </w:p>
    <w:p w:rsidR="009B550A" w:rsidRPr="003C6842" w:rsidRDefault="00641661" w:rsidP="007D10AF">
      <w:pPr>
        <w:keepNext/>
        <w:keepLines/>
        <w:tabs>
          <w:tab w:val="left" w:pos="900"/>
        </w:tabs>
        <w:ind w:left="1152"/>
        <w:rPr>
          <w:rFonts w:ascii="Arial" w:hAnsi="Arial" w:cs="Arial"/>
          <w:sz w:val="22"/>
          <w:szCs w:val="22"/>
        </w:rPr>
      </w:pPr>
      <w:hyperlink r:id="rId14" w:history="1">
        <w:r w:rsidR="009B550A" w:rsidRPr="003C6842">
          <w:rPr>
            <w:rStyle w:val="a3"/>
            <w:rFonts w:ascii="Arial" w:hAnsi="Arial" w:cs="Arial"/>
            <w:sz w:val="22"/>
            <w:szCs w:val="22"/>
          </w:rPr>
          <w:t>www.boschsecurity.us</w:t>
        </w:r>
      </w:hyperlink>
      <w:r w:rsidR="009B550A" w:rsidRPr="003C6842">
        <w:rPr>
          <w:rFonts w:ascii="Arial" w:hAnsi="Arial" w:cs="Arial"/>
          <w:sz w:val="22"/>
          <w:szCs w:val="22"/>
        </w:rPr>
        <w:t>]</w:t>
      </w:r>
    </w:p>
    <w:p w:rsidR="009B550A" w:rsidRPr="003C6842" w:rsidRDefault="009B550A" w:rsidP="007D10AF">
      <w:pPr>
        <w:keepNext/>
        <w:keepLines/>
        <w:tabs>
          <w:tab w:val="left" w:pos="900"/>
        </w:tabs>
        <w:ind w:left="1152"/>
        <w:rPr>
          <w:rFonts w:ascii="Arial" w:hAnsi="Arial" w:cs="Arial"/>
          <w:sz w:val="22"/>
          <w:szCs w:val="22"/>
        </w:rPr>
      </w:pPr>
    </w:p>
    <w:p w:rsidR="009B550A" w:rsidRPr="003C6842" w:rsidRDefault="009B550A" w:rsidP="007D10AF">
      <w:pPr>
        <w:keepNext/>
        <w:keepLines/>
        <w:tabs>
          <w:tab w:val="left" w:pos="900"/>
        </w:tabs>
        <w:ind w:left="1152"/>
        <w:rPr>
          <w:rFonts w:ascii="Arial" w:hAnsi="Arial" w:cs="Arial"/>
          <w:sz w:val="22"/>
          <w:szCs w:val="22"/>
        </w:rPr>
      </w:pPr>
      <w:r w:rsidRPr="003C6842">
        <w:rPr>
          <w:rFonts w:ascii="Arial" w:hAnsi="Arial" w:cs="Arial"/>
          <w:sz w:val="22"/>
          <w:szCs w:val="22"/>
        </w:rPr>
        <w:t>[Bosch Security Systems B.V.</w:t>
      </w:r>
    </w:p>
    <w:p w:rsidR="008A67F5" w:rsidRPr="008A67F5" w:rsidRDefault="008A67F5" w:rsidP="007D10AF">
      <w:pPr>
        <w:keepNext/>
        <w:keepLines/>
        <w:tabs>
          <w:tab w:val="left" w:pos="900"/>
        </w:tabs>
        <w:ind w:left="1152"/>
        <w:rPr>
          <w:rFonts w:ascii="Arial" w:hAnsi="Arial" w:cs="Arial"/>
          <w:sz w:val="22"/>
          <w:szCs w:val="22"/>
        </w:rPr>
      </w:pPr>
      <w:r w:rsidRPr="008A67F5">
        <w:rPr>
          <w:rFonts w:ascii="Arial" w:hAnsi="Arial" w:cs="Arial"/>
          <w:sz w:val="22"/>
          <w:szCs w:val="22"/>
        </w:rPr>
        <w:t>P.O. Box 80002</w:t>
      </w:r>
    </w:p>
    <w:p w:rsidR="008A67F5" w:rsidRDefault="008A67F5" w:rsidP="007D10AF">
      <w:pPr>
        <w:keepNext/>
        <w:keepLines/>
        <w:tabs>
          <w:tab w:val="left" w:pos="900"/>
        </w:tabs>
        <w:ind w:left="1152"/>
        <w:rPr>
          <w:rFonts w:ascii="Arial" w:hAnsi="Arial" w:cs="Arial"/>
          <w:sz w:val="22"/>
          <w:szCs w:val="22"/>
        </w:rPr>
      </w:pPr>
      <w:r w:rsidRPr="008A67F5">
        <w:rPr>
          <w:rFonts w:ascii="Arial" w:hAnsi="Arial" w:cs="Arial"/>
          <w:sz w:val="22"/>
          <w:szCs w:val="22"/>
        </w:rPr>
        <w:t>5617 BA Eindhoven, The Netherlands</w:t>
      </w:r>
    </w:p>
    <w:p w:rsidR="008A67F5" w:rsidRPr="008A67F5" w:rsidRDefault="008A67F5" w:rsidP="007D10AF">
      <w:pPr>
        <w:keepNext/>
        <w:keepLines/>
        <w:tabs>
          <w:tab w:val="left" w:pos="900"/>
        </w:tabs>
        <w:ind w:left="1152"/>
        <w:rPr>
          <w:rFonts w:ascii="Arial" w:hAnsi="Arial" w:cs="Arial"/>
          <w:sz w:val="22"/>
          <w:szCs w:val="22"/>
        </w:rPr>
      </w:pPr>
      <w:r w:rsidRPr="008A67F5">
        <w:rPr>
          <w:rFonts w:ascii="Arial" w:hAnsi="Arial" w:cs="Arial"/>
          <w:sz w:val="22"/>
          <w:szCs w:val="22"/>
        </w:rPr>
        <w:t>Phone: + 31 40 2577 284</w:t>
      </w:r>
    </w:p>
    <w:p w:rsidR="008A67F5" w:rsidRDefault="008A67F5" w:rsidP="007D10AF">
      <w:pPr>
        <w:keepNext/>
        <w:keepLines/>
        <w:tabs>
          <w:tab w:val="left" w:pos="900"/>
        </w:tabs>
        <w:ind w:left="1152"/>
        <w:rPr>
          <w:rFonts w:ascii="Arial" w:hAnsi="Arial" w:cs="Arial"/>
          <w:sz w:val="22"/>
          <w:szCs w:val="22"/>
        </w:rPr>
      </w:pPr>
      <w:r w:rsidRPr="008A67F5">
        <w:rPr>
          <w:rFonts w:ascii="Arial" w:hAnsi="Arial" w:cs="Arial"/>
          <w:sz w:val="22"/>
          <w:szCs w:val="22"/>
        </w:rPr>
        <w:t>Fax: +31 40 2577 330</w:t>
      </w:r>
    </w:p>
    <w:p w:rsidR="009B550A" w:rsidRPr="003C6842" w:rsidRDefault="009B550A" w:rsidP="007D10AF">
      <w:pPr>
        <w:keepNext/>
        <w:keepLines/>
        <w:tabs>
          <w:tab w:val="left" w:pos="900"/>
        </w:tabs>
        <w:ind w:left="1152"/>
        <w:rPr>
          <w:rFonts w:ascii="Arial" w:hAnsi="Arial" w:cs="Arial"/>
          <w:sz w:val="22"/>
          <w:szCs w:val="22"/>
        </w:rPr>
      </w:pPr>
      <w:r w:rsidRPr="003C6842">
        <w:rPr>
          <w:rFonts w:ascii="Arial" w:hAnsi="Arial" w:cs="Arial"/>
          <w:sz w:val="22"/>
          <w:szCs w:val="22"/>
        </w:rPr>
        <w:t>emea.securitysystems@bosch.com</w:t>
      </w:r>
    </w:p>
    <w:p w:rsidR="009B550A" w:rsidRPr="003C6842" w:rsidRDefault="00641661" w:rsidP="007D10AF">
      <w:pPr>
        <w:keepNext/>
        <w:keepLines/>
        <w:tabs>
          <w:tab w:val="left" w:pos="900"/>
        </w:tabs>
        <w:ind w:left="1152"/>
        <w:rPr>
          <w:rFonts w:ascii="Arial" w:hAnsi="Arial" w:cs="Arial"/>
          <w:sz w:val="22"/>
          <w:szCs w:val="22"/>
        </w:rPr>
      </w:pPr>
      <w:hyperlink r:id="rId15" w:history="1">
        <w:r w:rsidR="009B550A" w:rsidRPr="003C6842">
          <w:rPr>
            <w:rStyle w:val="a3"/>
            <w:rFonts w:ascii="Arial" w:hAnsi="Arial" w:cs="Arial"/>
            <w:sz w:val="22"/>
            <w:szCs w:val="22"/>
          </w:rPr>
          <w:t>www.boschsecurity.com</w:t>
        </w:r>
      </w:hyperlink>
      <w:r w:rsidR="009B550A" w:rsidRPr="003C6842">
        <w:rPr>
          <w:rFonts w:ascii="Arial" w:hAnsi="Arial" w:cs="Arial"/>
          <w:sz w:val="22"/>
          <w:szCs w:val="22"/>
        </w:rPr>
        <w:t>]</w:t>
      </w:r>
    </w:p>
    <w:p w:rsidR="009B550A" w:rsidRPr="003C6842" w:rsidRDefault="009B550A" w:rsidP="007D10AF">
      <w:pPr>
        <w:keepNext/>
        <w:keepLines/>
        <w:tabs>
          <w:tab w:val="left" w:pos="900"/>
        </w:tabs>
        <w:ind w:left="1152"/>
        <w:rPr>
          <w:rFonts w:ascii="Arial" w:hAnsi="Arial" w:cs="Arial"/>
          <w:sz w:val="22"/>
          <w:szCs w:val="22"/>
        </w:rPr>
      </w:pPr>
    </w:p>
    <w:p w:rsidR="00FE26A6" w:rsidRPr="003C6842" w:rsidRDefault="009B550A" w:rsidP="007D10AF">
      <w:pPr>
        <w:keepNext/>
        <w:keepLines/>
        <w:tabs>
          <w:tab w:val="left" w:pos="900"/>
        </w:tabs>
        <w:ind w:left="1152"/>
        <w:rPr>
          <w:rFonts w:ascii="Arial" w:hAnsi="Arial" w:cs="Arial"/>
          <w:sz w:val="22"/>
          <w:szCs w:val="22"/>
        </w:rPr>
      </w:pPr>
      <w:r w:rsidRPr="003C6842">
        <w:rPr>
          <w:rFonts w:ascii="Arial" w:hAnsi="Arial" w:cs="Arial"/>
          <w:sz w:val="22"/>
          <w:szCs w:val="22"/>
        </w:rPr>
        <w:t>[</w:t>
      </w:r>
      <w:r w:rsidR="00FE26A6" w:rsidRPr="003C6842">
        <w:rPr>
          <w:rFonts w:ascii="Arial" w:hAnsi="Arial" w:cs="Arial"/>
          <w:sz w:val="22"/>
          <w:szCs w:val="22"/>
        </w:rPr>
        <w:t>Bosch Security Systems Pte Ltd</w:t>
      </w:r>
    </w:p>
    <w:p w:rsidR="00FE26A6" w:rsidRPr="003C6842" w:rsidRDefault="00FE26A6" w:rsidP="00FE26A6">
      <w:pPr>
        <w:tabs>
          <w:tab w:val="left" w:pos="900"/>
        </w:tabs>
        <w:ind w:left="1152"/>
        <w:rPr>
          <w:rFonts w:ascii="Arial" w:hAnsi="Arial" w:cs="Arial"/>
          <w:sz w:val="22"/>
          <w:szCs w:val="22"/>
        </w:rPr>
      </w:pPr>
      <w:r w:rsidRPr="003C6842">
        <w:rPr>
          <w:rFonts w:ascii="Arial" w:hAnsi="Arial" w:cs="Arial"/>
          <w:sz w:val="22"/>
          <w:szCs w:val="22"/>
        </w:rPr>
        <w:t>Robert Bosch (SEA) Pte Ltd, Security Systems</w:t>
      </w:r>
    </w:p>
    <w:p w:rsidR="00FE26A6" w:rsidRPr="003C6842" w:rsidRDefault="00FE26A6" w:rsidP="00FE26A6">
      <w:pPr>
        <w:tabs>
          <w:tab w:val="left" w:pos="900"/>
        </w:tabs>
        <w:ind w:left="1152"/>
        <w:rPr>
          <w:rFonts w:ascii="Arial" w:hAnsi="Arial" w:cs="Arial"/>
          <w:sz w:val="22"/>
          <w:szCs w:val="22"/>
        </w:rPr>
      </w:pPr>
      <w:r w:rsidRPr="003C6842">
        <w:rPr>
          <w:rFonts w:ascii="Arial" w:hAnsi="Arial" w:cs="Arial"/>
          <w:sz w:val="22"/>
          <w:szCs w:val="22"/>
        </w:rPr>
        <w:t>11 Bishan Street 21</w:t>
      </w:r>
    </w:p>
    <w:p w:rsidR="00FE26A6" w:rsidRPr="003C6842" w:rsidRDefault="00FE26A6" w:rsidP="00FE26A6">
      <w:pPr>
        <w:tabs>
          <w:tab w:val="left" w:pos="900"/>
        </w:tabs>
        <w:ind w:left="1152"/>
        <w:rPr>
          <w:rFonts w:ascii="Arial" w:hAnsi="Arial" w:cs="Arial"/>
          <w:sz w:val="22"/>
          <w:szCs w:val="22"/>
        </w:rPr>
      </w:pPr>
      <w:r w:rsidRPr="003C6842">
        <w:rPr>
          <w:rFonts w:ascii="Arial" w:hAnsi="Arial" w:cs="Arial"/>
          <w:sz w:val="22"/>
          <w:szCs w:val="22"/>
        </w:rPr>
        <w:t>Singapore 573943</w:t>
      </w:r>
    </w:p>
    <w:p w:rsidR="00FE26A6" w:rsidRPr="003C6842" w:rsidRDefault="00FE26A6" w:rsidP="00FE26A6">
      <w:pPr>
        <w:tabs>
          <w:tab w:val="left" w:pos="900"/>
        </w:tabs>
        <w:ind w:left="1152"/>
        <w:rPr>
          <w:rFonts w:ascii="Arial" w:hAnsi="Arial" w:cs="Arial"/>
          <w:sz w:val="22"/>
          <w:szCs w:val="22"/>
        </w:rPr>
      </w:pPr>
      <w:r w:rsidRPr="003C6842">
        <w:rPr>
          <w:rFonts w:ascii="Arial" w:hAnsi="Arial" w:cs="Arial"/>
          <w:sz w:val="22"/>
          <w:szCs w:val="22"/>
        </w:rPr>
        <w:t>Phone: +65 6571</w:t>
      </w:r>
      <w:r w:rsidR="001241F0">
        <w:rPr>
          <w:rFonts w:ascii="Arial" w:hAnsi="Arial" w:cs="Arial"/>
          <w:sz w:val="22"/>
          <w:szCs w:val="22"/>
        </w:rPr>
        <w:t xml:space="preserve"> 2808</w:t>
      </w:r>
    </w:p>
    <w:p w:rsidR="00FE26A6" w:rsidRPr="003C6842" w:rsidRDefault="00FE26A6" w:rsidP="00FE26A6">
      <w:pPr>
        <w:tabs>
          <w:tab w:val="left" w:pos="900"/>
        </w:tabs>
        <w:ind w:left="1152"/>
        <w:rPr>
          <w:rFonts w:ascii="Arial" w:hAnsi="Arial" w:cs="Arial"/>
          <w:sz w:val="22"/>
          <w:szCs w:val="22"/>
        </w:rPr>
      </w:pPr>
      <w:r w:rsidRPr="003C6842">
        <w:rPr>
          <w:rFonts w:ascii="Arial" w:hAnsi="Arial" w:cs="Arial"/>
          <w:sz w:val="22"/>
          <w:szCs w:val="22"/>
        </w:rPr>
        <w:t>Fax: +65 6571 269</w:t>
      </w:r>
      <w:r w:rsidR="001241F0">
        <w:rPr>
          <w:rFonts w:ascii="Arial" w:hAnsi="Arial" w:cs="Arial"/>
          <w:sz w:val="22"/>
          <w:szCs w:val="22"/>
        </w:rPr>
        <w:t>9</w:t>
      </w:r>
    </w:p>
    <w:p w:rsidR="00FE26A6" w:rsidRPr="003C6842" w:rsidRDefault="00FE26A6" w:rsidP="00FE26A6">
      <w:pPr>
        <w:tabs>
          <w:tab w:val="left" w:pos="900"/>
        </w:tabs>
        <w:ind w:left="1152"/>
        <w:rPr>
          <w:rFonts w:ascii="Arial" w:hAnsi="Arial" w:cs="Arial"/>
          <w:sz w:val="22"/>
          <w:szCs w:val="22"/>
        </w:rPr>
      </w:pPr>
      <w:r w:rsidRPr="003C6842">
        <w:rPr>
          <w:rFonts w:ascii="Arial" w:hAnsi="Arial" w:cs="Arial"/>
          <w:sz w:val="22"/>
          <w:szCs w:val="22"/>
        </w:rPr>
        <w:t>apr.securitysystems@bosch.com</w:t>
      </w:r>
    </w:p>
    <w:p w:rsidR="009B550A" w:rsidRPr="003C6842" w:rsidRDefault="00FE26A6" w:rsidP="00FE26A6">
      <w:pPr>
        <w:tabs>
          <w:tab w:val="left" w:pos="900"/>
        </w:tabs>
        <w:ind w:left="1152"/>
        <w:rPr>
          <w:rFonts w:ascii="Arial" w:hAnsi="Arial" w:cs="Arial"/>
          <w:sz w:val="22"/>
          <w:szCs w:val="22"/>
        </w:rPr>
      </w:pPr>
      <w:r w:rsidRPr="003C6842">
        <w:rPr>
          <w:rFonts w:ascii="Arial" w:hAnsi="Arial" w:cs="Arial"/>
          <w:sz w:val="22"/>
          <w:szCs w:val="22"/>
        </w:rPr>
        <w:t>www.boschsecurity.com</w:t>
      </w:r>
      <w:r w:rsidR="009B550A" w:rsidRPr="003C6842">
        <w:rPr>
          <w:rFonts w:ascii="Arial" w:hAnsi="Arial" w:cs="Arial"/>
          <w:sz w:val="22"/>
          <w:szCs w:val="22"/>
        </w:rPr>
        <w:t>]</w:t>
      </w:r>
    </w:p>
    <w:p w:rsidR="001B6545" w:rsidRPr="003C6842" w:rsidRDefault="001B6545" w:rsidP="001B6545">
      <w:pPr>
        <w:tabs>
          <w:tab w:val="left" w:pos="900"/>
        </w:tabs>
        <w:ind w:left="720"/>
        <w:rPr>
          <w:rFonts w:ascii="Arial" w:hAnsi="Arial" w:cs="Arial"/>
          <w:sz w:val="22"/>
          <w:szCs w:val="22"/>
        </w:rPr>
      </w:pPr>
    </w:p>
    <w:p w:rsidR="001B6545" w:rsidRPr="003C6842" w:rsidRDefault="001B6545" w:rsidP="001B6545">
      <w:pPr>
        <w:numPr>
          <w:ilvl w:val="2"/>
          <w:numId w:val="1"/>
        </w:numPr>
        <w:tabs>
          <w:tab w:val="left" w:pos="900"/>
        </w:tabs>
        <w:rPr>
          <w:rFonts w:ascii="Arial" w:hAnsi="Arial" w:cs="Arial"/>
          <w:sz w:val="22"/>
          <w:szCs w:val="22"/>
        </w:rPr>
      </w:pPr>
      <w:r w:rsidRPr="003C6842">
        <w:rPr>
          <w:rFonts w:ascii="Arial" w:hAnsi="Arial" w:cs="Arial"/>
          <w:sz w:val="22"/>
          <w:szCs w:val="22"/>
        </w:rPr>
        <w:t>Substitutions: [Not permitted.] [Under provisions of Division 1.]</w:t>
      </w:r>
    </w:p>
    <w:p w:rsidR="001B6545" w:rsidRPr="003C6842" w:rsidRDefault="001B6545" w:rsidP="001B6545">
      <w:pPr>
        <w:numPr>
          <w:ilvl w:val="3"/>
          <w:numId w:val="1"/>
        </w:numPr>
        <w:tabs>
          <w:tab w:val="left" w:pos="900"/>
        </w:tabs>
        <w:rPr>
          <w:rFonts w:ascii="Arial" w:hAnsi="Arial" w:cs="Arial"/>
          <w:sz w:val="22"/>
          <w:szCs w:val="22"/>
        </w:rPr>
      </w:pPr>
      <w:r w:rsidRPr="003C6842">
        <w:rPr>
          <w:rFonts w:ascii="Arial" w:hAnsi="Arial" w:cs="Arial"/>
          <w:sz w:val="22"/>
          <w:szCs w:val="22"/>
        </w:rPr>
        <w:t>[All proposed substitutions must be approved by the Architect or Engineer professional.]</w:t>
      </w:r>
    </w:p>
    <w:p w:rsidR="001B6545" w:rsidRPr="003C6842" w:rsidRDefault="001B6545" w:rsidP="001B6545">
      <w:pPr>
        <w:numPr>
          <w:ilvl w:val="3"/>
          <w:numId w:val="1"/>
        </w:numPr>
        <w:tabs>
          <w:tab w:val="left" w:pos="900"/>
        </w:tabs>
        <w:rPr>
          <w:rFonts w:ascii="Arial" w:hAnsi="Arial" w:cs="Arial"/>
          <w:sz w:val="22"/>
          <w:szCs w:val="22"/>
        </w:rPr>
      </w:pPr>
      <w:r w:rsidRPr="003C6842">
        <w:rPr>
          <w:rFonts w:ascii="Arial" w:hAnsi="Arial" w:cs="Arial"/>
          <w:sz w:val="22"/>
          <w:szCs w:val="22"/>
        </w:rPr>
        <w:t>[Proposed substitutions must provide a line-by-line compliance documentation.]</w:t>
      </w:r>
    </w:p>
    <w:p w:rsidR="00BD2C13" w:rsidRPr="003C6842" w:rsidRDefault="00BD2C13" w:rsidP="00BD2C13">
      <w:pPr>
        <w:tabs>
          <w:tab w:val="left" w:pos="900"/>
        </w:tabs>
        <w:rPr>
          <w:rFonts w:ascii="Arial" w:hAnsi="Arial" w:cs="Arial"/>
          <w:sz w:val="22"/>
          <w:szCs w:val="22"/>
        </w:rPr>
      </w:pPr>
    </w:p>
    <w:p w:rsidR="00BD2C13" w:rsidRPr="003C6842" w:rsidRDefault="00BD2C13" w:rsidP="00BD2C13">
      <w:pPr>
        <w:tabs>
          <w:tab w:val="left" w:pos="900"/>
        </w:tabs>
        <w:rPr>
          <w:rFonts w:ascii="Arial" w:hAnsi="Arial" w:cs="Arial"/>
          <w:sz w:val="22"/>
          <w:szCs w:val="22"/>
        </w:rPr>
      </w:pPr>
      <w:r w:rsidRPr="003C6842">
        <w:rPr>
          <w:rFonts w:ascii="Arial" w:hAnsi="Arial" w:cs="Arial"/>
          <w:sz w:val="22"/>
          <w:szCs w:val="22"/>
        </w:rPr>
        <w:t xml:space="preserve">**********Specifier’s note: Select Camera System Series based on project requirement.  </w:t>
      </w:r>
    </w:p>
    <w:p w:rsidR="00B5436C" w:rsidRPr="003C6842" w:rsidRDefault="00B5436C" w:rsidP="00BD2C13">
      <w:pPr>
        <w:tabs>
          <w:tab w:val="left" w:pos="900"/>
        </w:tabs>
        <w:rPr>
          <w:rFonts w:ascii="Arial" w:hAnsi="Arial" w:cs="Arial"/>
          <w:sz w:val="22"/>
          <w:szCs w:val="22"/>
        </w:rPr>
      </w:pPr>
    </w:p>
    <w:p w:rsidR="001B6545" w:rsidRPr="003C6842" w:rsidRDefault="001B6545" w:rsidP="001B6545">
      <w:pPr>
        <w:tabs>
          <w:tab w:val="left" w:pos="900"/>
        </w:tabs>
        <w:ind w:left="1152"/>
        <w:rPr>
          <w:rFonts w:ascii="Arial" w:hAnsi="Arial" w:cs="Arial"/>
          <w:sz w:val="22"/>
          <w:szCs w:val="22"/>
        </w:rPr>
      </w:pPr>
    </w:p>
    <w:p w:rsidR="00F82DE3" w:rsidRPr="003C6842" w:rsidRDefault="002A094D" w:rsidP="00F82DE3">
      <w:pPr>
        <w:keepNext/>
        <w:keepLines/>
        <w:numPr>
          <w:ilvl w:val="1"/>
          <w:numId w:val="1"/>
        </w:numPr>
        <w:tabs>
          <w:tab w:val="left" w:pos="900"/>
        </w:tabs>
        <w:rPr>
          <w:rFonts w:ascii="Arial" w:hAnsi="Arial" w:cs="Arial"/>
          <w:sz w:val="22"/>
          <w:szCs w:val="22"/>
        </w:rPr>
      </w:pPr>
      <w:r w:rsidRPr="003C6842">
        <w:rPr>
          <w:rFonts w:ascii="Arial" w:hAnsi="Arial" w:cs="Arial"/>
          <w:sz w:val="22"/>
          <w:szCs w:val="22"/>
        </w:rPr>
        <w:lastRenderedPageBreak/>
        <w:t xml:space="preserve">BOSCH </w:t>
      </w:r>
      <w:r w:rsidR="00804493" w:rsidRPr="003C6842">
        <w:rPr>
          <w:rFonts w:ascii="Arial" w:hAnsi="Arial" w:cs="Arial"/>
          <w:sz w:val="22"/>
          <w:szCs w:val="22"/>
        </w:rPr>
        <w:t>N</w:t>
      </w:r>
      <w:r w:rsidR="00821C0B">
        <w:rPr>
          <w:rFonts w:ascii="Arial" w:hAnsi="Arial" w:cs="Arial"/>
          <w:sz w:val="22"/>
          <w:szCs w:val="22"/>
        </w:rPr>
        <w:t>D</w:t>
      </w:r>
      <w:r w:rsidR="00804493" w:rsidRPr="003C6842">
        <w:rPr>
          <w:rFonts w:ascii="Arial" w:hAnsi="Arial" w:cs="Arial"/>
          <w:sz w:val="22"/>
          <w:szCs w:val="22"/>
        </w:rPr>
        <w:t>N-</w:t>
      </w:r>
      <w:r w:rsidR="00AA4330" w:rsidRPr="003C6842">
        <w:rPr>
          <w:rFonts w:ascii="Arial" w:hAnsi="Arial" w:cs="Arial"/>
          <w:sz w:val="22"/>
          <w:szCs w:val="22"/>
        </w:rPr>
        <w:t>733</w:t>
      </w:r>
      <w:r w:rsidRPr="003C6842">
        <w:rPr>
          <w:rFonts w:ascii="Arial" w:hAnsi="Arial" w:cs="Arial"/>
          <w:sz w:val="22"/>
          <w:szCs w:val="22"/>
        </w:rPr>
        <w:t xml:space="preserve"> </w:t>
      </w:r>
      <w:r w:rsidR="00821C0B">
        <w:rPr>
          <w:rFonts w:ascii="Arial" w:hAnsi="Arial" w:cs="Arial"/>
          <w:sz w:val="22"/>
          <w:szCs w:val="22"/>
        </w:rPr>
        <w:t>FLEXIDOME</w:t>
      </w:r>
      <w:r w:rsidR="00772B01" w:rsidRPr="003C6842">
        <w:rPr>
          <w:rFonts w:ascii="Arial" w:hAnsi="Arial" w:cs="Arial"/>
          <w:sz w:val="22"/>
          <w:szCs w:val="22"/>
        </w:rPr>
        <w:t xml:space="preserve"> </w:t>
      </w:r>
      <w:r w:rsidR="002B2B3C" w:rsidRPr="003C6842">
        <w:rPr>
          <w:rFonts w:ascii="Arial" w:hAnsi="Arial" w:cs="Arial"/>
          <w:sz w:val="22"/>
          <w:szCs w:val="22"/>
        </w:rPr>
        <w:t>HD</w:t>
      </w:r>
      <w:r w:rsidRPr="003C6842">
        <w:rPr>
          <w:rFonts w:ascii="Arial" w:hAnsi="Arial" w:cs="Arial"/>
          <w:sz w:val="22"/>
          <w:szCs w:val="22"/>
        </w:rPr>
        <w:t xml:space="preserve"> </w:t>
      </w:r>
      <w:r w:rsidR="00AA4330" w:rsidRPr="003C6842">
        <w:rPr>
          <w:rFonts w:ascii="Arial" w:hAnsi="Arial" w:cs="Arial"/>
          <w:sz w:val="22"/>
          <w:szCs w:val="22"/>
        </w:rPr>
        <w:t>720</w:t>
      </w:r>
      <w:r w:rsidR="002B2B3C" w:rsidRPr="003C6842">
        <w:rPr>
          <w:rFonts w:ascii="Arial" w:hAnsi="Arial" w:cs="Arial"/>
          <w:sz w:val="22"/>
          <w:szCs w:val="22"/>
        </w:rPr>
        <w:t>p</w:t>
      </w:r>
      <w:r w:rsidR="00AA4330" w:rsidRPr="003C6842">
        <w:rPr>
          <w:rFonts w:ascii="Arial" w:hAnsi="Arial" w:cs="Arial"/>
          <w:sz w:val="22"/>
          <w:szCs w:val="22"/>
        </w:rPr>
        <w:t>60</w:t>
      </w:r>
      <w:r w:rsidR="002B2B3C" w:rsidRPr="003C6842">
        <w:rPr>
          <w:rFonts w:ascii="Arial" w:hAnsi="Arial" w:cs="Arial"/>
          <w:sz w:val="22"/>
          <w:szCs w:val="22"/>
        </w:rPr>
        <w:t xml:space="preserve"> </w:t>
      </w:r>
      <w:r w:rsidRPr="003C6842">
        <w:rPr>
          <w:rFonts w:ascii="Arial" w:hAnsi="Arial" w:cs="Arial"/>
          <w:sz w:val="22"/>
          <w:szCs w:val="22"/>
        </w:rPr>
        <w:t xml:space="preserve">DAY/NIGHT </w:t>
      </w:r>
      <w:r w:rsidR="00804493" w:rsidRPr="003C6842">
        <w:rPr>
          <w:rFonts w:ascii="Arial" w:hAnsi="Arial" w:cs="Arial"/>
          <w:sz w:val="22"/>
          <w:szCs w:val="22"/>
        </w:rPr>
        <w:t xml:space="preserve">IP </w:t>
      </w:r>
      <w:r w:rsidRPr="003C6842">
        <w:rPr>
          <w:rFonts w:ascii="Arial" w:hAnsi="Arial" w:cs="Arial"/>
          <w:sz w:val="22"/>
          <w:szCs w:val="22"/>
        </w:rPr>
        <w:t xml:space="preserve">CAMERA </w:t>
      </w:r>
      <w:r w:rsidR="007452DF">
        <w:rPr>
          <w:rFonts w:ascii="Arial" w:hAnsi="Arial" w:cs="Arial"/>
          <w:sz w:val="22"/>
          <w:szCs w:val="22"/>
        </w:rPr>
        <w:br/>
      </w:r>
      <w:r w:rsidR="00C2454F" w:rsidRPr="003C6842">
        <w:rPr>
          <w:rFonts w:ascii="Arial" w:hAnsi="Arial" w:cs="Arial"/>
          <w:sz w:val="22"/>
          <w:szCs w:val="22"/>
        </w:rPr>
        <w:t>[</w:t>
      </w:r>
      <w:r w:rsidR="00821C0B">
        <w:rPr>
          <w:rFonts w:ascii="Arial" w:hAnsi="Arial" w:cs="Arial"/>
          <w:sz w:val="22"/>
          <w:szCs w:val="22"/>
        </w:rPr>
        <w:t>ND</w:t>
      </w:r>
      <w:r w:rsidR="00804493" w:rsidRPr="003C6842">
        <w:rPr>
          <w:rFonts w:ascii="Arial" w:hAnsi="Arial" w:cs="Arial"/>
          <w:sz w:val="22"/>
          <w:szCs w:val="22"/>
        </w:rPr>
        <w:t>N</w:t>
      </w:r>
      <w:r w:rsidR="00821C0B">
        <w:rPr>
          <w:rFonts w:ascii="Arial" w:hAnsi="Arial" w:cs="Arial"/>
          <w:sz w:val="22"/>
          <w:szCs w:val="22"/>
        </w:rPr>
        <w:t>-</w:t>
      </w:r>
      <w:r w:rsidR="00AA4330" w:rsidRPr="003C6842">
        <w:rPr>
          <w:rFonts w:ascii="Arial" w:hAnsi="Arial" w:cs="Arial"/>
          <w:sz w:val="22"/>
          <w:szCs w:val="22"/>
        </w:rPr>
        <w:t>733V</w:t>
      </w:r>
      <w:r w:rsidR="007452DF">
        <w:rPr>
          <w:rFonts w:ascii="Arial" w:hAnsi="Arial" w:cs="Arial"/>
          <w:sz w:val="22"/>
          <w:szCs w:val="22"/>
        </w:rPr>
        <w:t>02</w:t>
      </w:r>
      <w:r w:rsidR="00804493" w:rsidRPr="003C6842">
        <w:rPr>
          <w:rFonts w:ascii="Arial" w:hAnsi="Arial" w:cs="Arial"/>
          <w:sz w:val="22"/>
          <w:szCs w:val="22"/>
        </w:rPr>
        <w:t>-P</w:t>
      </w:r>
      <w:r w:rsidR="00C2454F" w:rsidRPr="003C6842">
        <w:rPr>
          <w:rFonts w:ascii="Arial" w:hAnsi="Arial" w:cs="Arial"/>
          <w:sz w:val="22"/>
          <w:szCs w:val="22"/>
        </w:rPr>
        <w:t xml:space="preserve">] </w:t>
      </w:r>
      <w:r w:rsidR="00AA4330" w:rsidRPr="003C6842">
        <w:rPr>
          <w:rFonts w:ascii="Arial" w:hAnsi="Arial" w:cs="Arial"/>
          <w:sz w:val="22"/>
          <w:szCs w:val="22"/>
        </w:rPr>
        <w:t>[</w:t>
      </w:r>
      <w:r w:rsidR="007452DF">
        <w:rPr>
          <w:rFonts w:ascii="Arial" w:hAnsi="Arial" w:cs="Arial"/>
          <w:sz w:val="22"/>
          <w:szCs w:val="22"/>
        </w:rPr>
        <w:t>ND</w:t>
      </w:r>
      <w:r w:rsidR="007452DF" w:rsidRPr="003C6842">
        <w:rPr>
          <w:rFonts w:ascii="Arial" w:hAnsi="Arial" w:cs="Arial"/>
          <w:sz w:val="22"/>
          <w:szCs w:val="22"/>
        </w:rPr>
        <w:t>N</w:t>
      </w:r>
      <w:r w:rsidR="007452DF">
        <w:rPr>
          <w:rFonts w:ascii="Arial" w:hAnsi="Arial" w:cs="Arial"/>
          <w:sz w:val="22"/>
          <w:szCs w:val="22"/>
        </w:rPr>
        <w:t>-</w:t>
      </w:r>
      <w:r w:rsidR="007452DF" w:rsidRPr="003C6842">
        <w:rPr>
          <w:rFonts w:ascii="Arial" w:hAnsi="Arial" w:cs="Arial"/>
          <w:sz w:val="22"/>
          <w:szCs w:val="22"/>
        </w:rPr>
        <w:t>733V</w:t>
      </w:r>
      <w:r w:rsidR="007452DF">
        <w:rPr>
          <w:rFonts w:ascii="Arial" w:hAnsi="Arial" w:cs="Arial"/>
          <w:sz w:val="22"/>
          <w:szCs w:val="22"/>
        </w:rPr>
        <w:t>03</w:t>
      </w:r>
      <w:r w:rsidR="007452DF" w:rsidRPr="003C6842">
        <w:rPr>
          <w:rFonts w:ascii="Arial" w:hAnsi="Arial" w:cs="Arial"/>
          <w:sz w:val="22"/>
          <w:szCs w:val="22"/>
        </w:rPr>
        <w:t>-P</w:t>
      </w:r>
      <w:r w:rsidR="00AA4330" w:rsidRPr="003C6842">
        <w:rPr>
          <w:rFonts w:ascii="Arial" w:hAnsi="Arial" w:cs="Arial"/>
          <w:sz w:val="22"/>
          <w:szCs w:val="22"/>
        </w:rPr>
        <w:t>]</w:t>
      </w:r>
      <w:r w:rsidR="007452DF">
        <w:rPr>
          <w:rFonts w:ascii="Arial" w:hAnsi="Arial" w:cs="Arial"/>
          <w:sz w:val="22"/>
          <w:szCs w:val="22"/>
        </w:rPr>
        <w:t xml:space="preserve"> [ND</w:t>
      </w:r>
      <w:r w:rsidR="007452DF" w:rsidRPr="003C6842">
        <w:rPr>
          <w:rFonts w:ascii="Arial" w:hAnsi="Arial" w:cs="Arial"/>
          <w:sz w:val="22"/>
          <w:szCs w:val="22"/>
        </w:rPr>
        <w:t>N</w:t>
      </w:r>
      <w:r w:rsidR="007452DF">
        <w:rPr>
          <w:rFonts w:ascii="Arial" w:hAnsi="Arial" w:cs="Arial"/>
          <w:sz w:val="22"/>
          <w:szCs w:val="22"/>
        </w:rPr>
        <w:t>-</w:t>
      </w:r>
      <w:r w:rsidR="007452DF" w:rsidRPr="003C6842">
        <w:rPr>
          <w:rFonts w:ascii="Arial" w:hAnsi="Arial" w:cs="Arial"/>
          <w:sz w:val="22"/>
          <w:szCs w:val="22"/>
        </w:rPr>
        <w:t>733V</w:t>
      </w:r>
      <w:r w:rsidR="007452DF">
        <w:rPr>
          <w:rFonts w:ascii="Arial" w:hAnsi="Arial" w:cs="Arial"/>
          <w:sz w:val="22"/>
          <w:szCs w:val="22"/>
        </w:rPr>
        <w:t>09</w:t>
      </w:r>
      <w:r w:rsidR="007452DF" w:rsidRPr="003C6842">
        <w:rPr>
          <w:rFonts w:ascii="Arial" w:hAnsi="Arial" w:cs="Arial"/>
          <w:sz w:val="22"/>
          <w:szCs w:val="22"/>
        </w:rPr>
        <w:t>-P</w:t>
      </w:r>
      <w:r w:rsidR="007452DF">
        <w:rPr>
          <w:rFonts w:ascii="Arial" w:hAnsi="Arial" w:cs="Arial"/>
          <w:sz w:val="22"/>
          <w:szCs w:val="22"/>
        </w:rPr>
        <w:t xml:space="preserve">] </w:t>
      </w:r>
      <w:r w:rsidR="007452DF" w:rsidRPr="003C6842">
        <w:rPr>
          <w:rFonts w:ascii="Arial" w:hAnsi="Arial" w:cs="Arial"/>
          <w:sz w:val="22"/>
          <w:szCs w:val="22"/>
        </w:rPr>
        <w:t>[</w:t>
      </w:r>
      <w:r w:rsidR="007452DF">
        <w:rPr>
          <w:rFonts w:ascii="Arial" w:hAnsi="Arial" w:cs="Arial"/>
          <w:sz w:val="22"/>
          <w:szCs w:val="22"/>
        </w:rPr>
        <w:t>ND</w:t>
      </w:r>
      <w:r w:rsidR="007452DF" w:rsidRPr="003C6842">
        <w:rPr>
          <w:rFonts w:ascii="Arial" w:hAnsi="Arial" w:cs="Arial"/>
          <w:sz w:val="22"/>
          <w:szCs w:val="22"/>
        </w:rPr>
        <w:t>N</w:t>
      </w:r>
      <w:r w:rsidR="007452DF">
        <w:rPr>
          <w:rFonts w:ascii="Arial" w:hAnsi="Arial" w:cs="Arial"/>
          <w:sz w:val="22"/>
          <w:szCs w:val="22"/>
        </w:rPr>
        <w:t>-</w:t>
      </w:r>
      <w:r w:rsidR="007452DF" w:rsidRPr="003C6842">
        <w:rPr>
          <w:rFonts w:ascii="Arial" w:hAnsi="Arial" w:cs="Arial"/>
          <w:sz w:val="22"/>
          <w:szCs w:val="22"/>
        </w:rPr>
        <w:t>733V</w:t>
      </w:r>
      <w:r w:rsidR="007452DF">
        <w:rPr>
          <w:rFonts w:ascii="Arial" w:hAnsi="Arial" w:cs="Arial"/>
          <w:sz w:val="22"/>
          <w:szCs w:val="22"/>
        </w:rPr>
        <w:t>02</w:t>
      </w:r>
      <w:r w:rsidR="007452DF" w:rsidRPr="003C6842">
        <w:rPr>
          <w:rFonts w:ascii="Arial" w:hAnsi="Arial" w:cs="Arial"/>
          <w:sz w:val="22"/>
          <w:szCs w:val="22"/>
        </w:rPr>
        <w:t>-</w:t>
      </w:r>
      <w:r w:rsidR="007452DF">
        <w:rPr>
          <w:rFonts w:ascii="Arial" w:hAnsi="Arial" w:cs="Arial"/>
          <w:sz w:val="22"/>
          <w:szCs w:val="22"/>
        </w:rPr>
        <w:t>I</w:t>
      </w:r>
      <w:r w:rsidR="007452DF" w:rsidRPr="003C6842">
        <w:rPr>
          <w:rFonts w:ascii="Arial" w:hAnsi="Arial" w:cs="Arial"/>
          <w:sz w:val="22"/>
          <w:szCs w:val="22"/>
        </w:rPr>
        <w:t>P] [</w:t>
      </w:r>
      <w:r w:rsidR="007452DF">
        <w:rPr>
          <w:rFonts w:ascii="Arial" w:hAnsi="Arial" w:cs="Arial"/>
          <w:sz w:val="22"/>
          <w:szCs w:val="22"/>
        </w:rPr>
        <w:t>ND</w:t>
      </w:r>
      <w:r w:rsidR="007452DF" w:rsidRPr="003C6842">
        <w:rPr>
          <w:rFonts w:ascii="Arial" w:hAnsi="Arial" w:cs="Arial"/>
          <w:sz w:val="22"/>
          <w:szCs w:val="22"/>
        </w:rPr>
        <w:t>N</w:t>
      </w:r>
      <w:r w:rsidR="007452DF">
        <w:rPr>
          <w:rFonts w:ascii="Arial" w:hAnsi="Arial" w:cs="Arial"/>
          <w:sz w:val="22"/>
          <w:szCs w:val="22"/>
        </w:rPr>
        <w:t>-</w:t>
      </w:r>
      <w:r w:rsidR="007452DF" w:rsidRPr="003C6842">
        <w:rPr>
          <w:rFonts w:ascii="Arial" w:hAnsi="Arial" w:cs="Arial"/>
          <w:sz w:val="22"/>
          <w:szCs w:val="22"/>
        </w:rPr>
        <w:t>733V</w:t>
      </w:r>
      <w:r w:rsidR="007452DF">
        <w:rPr>
          <w:rFonts w:ascii="Arial" w:hAnsi="Arial" w:cs="Arial"/>
          <w:sz w:val="22"/>
          <w:szCs w:val="22"/>
        </w:rPr>
        <w:t>03</w:t>
      </w:r>
      <w:r w:rsidR="007452DF" w:rsidRPr="003C6842">
        <w:rPr>
          <w:rFonts w:ascii="Arial" w:hAnsi="Arial" w:cs="Arial"/>
          <w:sz w:val="22"/>
          <w:szCs w:val="22"/>
        </w:rPr>
        <w:t>-</w:t>
      </w:r>
      <w:r w:rsidR="007452DF">
        <w:rPr>
          <w:rFonts w:ascii="Arial" w:hAnsi="Arial" w:cs="Arial"/>
          <w:sz w:val="22"/>
          <w:szCs w:val="22"/>
        </w:rPr>
        <w:t>I</w:t>
      </w:r>
      <w:r w:rsidR="007452DF" w:rsidRPr="003C6842">
        <w:rPr>
          <w:rFonts w:ascii="Arial" w:hAnsi="Arial" w:cs="Arial"/>
          <w:sz w:val="22"/>
          <w:szCs w:val="22"/>
        </w:rPr>
        <w:t>P]</w:t>
      </w:r>
      <w:r w:rsidR="007452DF">
        <w:rPr>
          <w:rFonts w:ascii="Arial" w:hAnsi="Arial" w:cs="Arial"/>
          <w:sz w:val="22"/>
          <w:szCs w:val="22"/>
        </w:rPr>
        <w:t xml:space="preserve"> [ND</w:t>
      </w:r>
      <w:r w:rsidR="007452DF" w:rsidRPr="003C6842">
        <w:rPr>
          <w:rFonts w:ascii="Arial" w:hAnsi="Arial" w:cs="Arial"/>
          <w:sz w:val="22"/>
          <w:szCs w:val="22"/>
        </w:rPr>
        <w:t>N</w:t>
      </w:r>
      <w:r w:rsidR="007452DF">
        <w:rPr>
          <w:rFonts w:ascii="Arial" w:hAnsi="Arial" w:cs="Arial"/>
          <w:sz w:val="22"/>
          <w:szCs w:val="22"/>
        </w:rPr>
        <w:t>-</w:t>
      </w:r>
      <w:r w:rsidR="007452DF" w:rsidRPr="003C6842">
        <w:rPr>
          <w:rFonts w:ascii="Arial" w:hAnsi="Arial" w:cs="Arial"/>
          <w:sz w:val="22"/>
          <w:szCs w:val="22"/>
        </w:rPr>
        <w:t>733V</w:t>
      </w:r>
      <w:r w:rsidR="007452DF">
        <w:rPr>
          <w:rFonts w:ascii="Arial" w:hAnsi="Arial" w:cs="Arial"/>
          <w:sz w:val="22"/>
          <w:szCs w:val="22"/>
        </w:rPr>
        <w:t>09</w:t>
      </w:r>
      <w:r w:rsidR="007452DF" w:rsidRPr="003C6842">
        <w:rPr>
          <w:rFonts w:ascii="Arial" w:hAnsi="Arial" w:cs="Arial"/>
          <w:sz w:val="22"/>
          <w:szCs w:val="22"/>
        </w:rPr>
        <w:t>-</w:t>
      </w:r>
      <w:r w:rsidR="007452DF">
        <w:rPr>
          <w:rFonts w:ascii="Arial" w:hAnsi="Arial" w:cs="Arial"/>
          <w:sz w:val="22"/>
          <w:szCs w:val="22"/>
        </w:rPr>
        <w:t>I</w:t>
      </w:r>
      <w:r w:rsidR="007452DF" w:rsidRPr="003C6842">
        <w:rPr>
          <w:rFonts w:ascii="Arial" w:hAnsi="Arial" w:cs="Arial"/>
          <w:sz w:val="22"/>
          <w:szCs w:val="22"/>
        </w:rPr>
        <w:t>P</w:t>
      </w:r>
      <w:r w:rsidR="007452DF">
        <w:rPr>
          <w:rFonts w:ascii="Arial" w:hAnsi="Arial" w:cs="Arial"/>
          <w:sz w:val="22"/>
          <w:szCs w:val="22"/>
        </w:rPr>
        <w:t>]</w:t>
      </w:r>
    </w:p>
    <w:p w:rsidR="00A97700" w:rsidRPr="003C6842" w:rsidRDefault="00A97700" w:rsidP="00A97700">
      <w:pPr>
        <w:keepNext/>
        <w:keepLines/>
        <w:tabs>
          <w:tab w:val="left" w:pos="900"/>
        </w:tabs>
        <w:rPr>
          <w:rFonts w:ascii="Arial" w:hAnsi="Arial" w:cs="Arial"/>
          <w:sz w:val="22"/>
          <w:szCs w:val="22"/>
        </w:rPr>
      </w:pPr>
    </w:p>
    <w:p w:rsidR="00065614" w:rsidRPr="003C6842" w:rsidRDefault="00065614" w:rsidP="00941ED5">
      <w:pPr>
        <w:keepNext/>
        <w:keepLines/>
        <w:numPr>
          <w:ilvl w:val="2"/>
          <w:numId w:val="1"/>
        </w:numPr>
        <w:tabs>
          <w:tab w:val="left" w:pos="900"/>
        </w:tabs>
        <w:rPr>
          <w:rFonts w:ascii="Arial" w:hAnsi="Arial" w:cs="Arial"/>
          <w:sz w:val="22"/>
          <w:szCs w:val="22"/>
        </w:rPr>
      </w:pPr>
      <w:r w:rsidRPr="003C6842">
        <w:rPr>
          <w:rFonts w:ascii="Arial" w:hAnsi="Arial" w:cs="Arial"/>
          <w:sz w:val="22"/>
          <w:szCs w:val="22"/>
        </w:rPr>
        <w:t>General Characteristics:</w:t>
      </w:r>
    </w:p>
    <w:p w:rsidR="00C40833" w:rsidRPr="003C6842" w:rsidRDefault="00772B01" w:rsidP="00941ED5">
      <w:pPr>
        <w:keepNext/>
        <w:keepLines/>
        <w:numPr>
          <w:ilvl w:val="3"/>
          <w:numId w:val="1"/>
        </w:numPr>
        <w:tabs>
          <w:tab w:val="left" w:pos="900"/>
        </w:tabs>
        <w:rPr>
          <w:rFonts w:ascii="Arial" w:hAnsi="Arial" w:cs="Arial"/>
          <w:sz w:val="22"/>
          <w:szCs w:val="22"/>
        </w:rPr>
      </w:pPr>
      <w:r w:rsidRPr="003C6842">
        <w:rPr>
          <w:rFonts w:ascii="Arial" w:hAnsi="Arial" w:cs="Arial"/>
          <w:sz w:val="22"/>
          <w:szCs w:val="22"/>
        </w:rPr>
        <w:t xml:space="preserve">The day/night </w:t>
      </w:r>
      <w:r w:rsidR="002B2B3C" w:rsidRPr="003C6842">
        <w:rPr>
          <w:rFonts w:ascii="Arial" w:hAnsi="Arial" w:cs="Arial"/>
          <w:sz w:val="22"/>
          <w:szCs w:val="22"/>
        </w:rPr>
        <w:t>HD</w:t>
      </w:r>
      <w:r w:rsidRPr="003C6842">
        <w:rPr>
          <w:rFonts w:ascii="Arial" w:hAnsi="Arial" w:cs="Arial"/>
          <w:sz w:val="22"/>
          <w:szCs w:val="22"/>
        </w:rPr>
        <w:t xml:space="preserve"> camera shall u</w:t>
      </w:r>
      <w:r w:rsidR="00C40833" w:rsidRPr="003C6842">
        <w:rPr>
          <w:rFonts w:ascii="Arial" w:hAnsi="Arial" w:cs="Arial"/>
          <w:sz w:val="22"/>
          <w:szCs w:val="22"/>
        </w:rPr>
        <w:t xml:space="preserve">tilize </w:t>
      </w:r>
      <w:r w:rsidR="00BA2682" w:rsidRPr="003C6842">
        <w:rPr>
          <w:rFonts w:ascii="Arial" w:hAnsi="Arial" w:cs="Arial"/>
          <w:sz w:val="22"/>
          <w:szCs w:val="22"/>
        </w:rPr>
        <w:t xml:space="preserve">a </w:t>
      </w:r>
      <w:r w:rsidR="00C40833" w:rsidRPr="003C6842">
        <w:rPr>
          <w:rFonts w:ascii="Arial" w:hAnsi="Arial" w:cs="Arial"/>
          <w:sz w:val="22"/>
          <w:szCs w:val="22"/>
        </w:rPr>
        <w:t>1/</w:t>
      </w:r>
      <w:r w:rsidR="00A97700" w:rsidRPr="003C6842">
        <w:rPr>
          <w:rFonts w:ascii="Arial" w:hAnsi="Arial" w:cs="Arial"/>
          <w:sz w:val="22"/>
          <w:szCs w:val="22"/>
        </w:rPr>
        <w:t>3</w:t>
      </w:r>
      <w:r w:rsidR="00C40833" w:rsidRPr="003C6842">
        <w:rPr>
          <w:rFonts w:ascii="Arial" w:hAnsi="Arial" w:cs="Arial"/>
          <w:sz w:val="22"/>
          <w:szCs w:val="22"/>
        </w:rPr>
        <w:t>-inch C</w:t>
      </w:r>
      <w:r w:rsidR="00F82DE3" w:rsidRPr="003C6842">
        <w:rPr>
          <w:rFonts w:ascii="Arial" w:hAnsi="Arial" w:cs="Arial"/>
          <w:sz w:val="22"/>
          <w:szCs w:val="22"/>
        </w:rPr>
        <w:t>MOS</w:t>
      </w:r>
      <w:r w:rsidR="00C40833" w:rsidRPr="003C6842">
        <w:rPr>
          <w:rFonts w:ascii="Arial" w:hAnsi="Arial" w:cs="Arial"/>
          <w:sz w:val="22"/>
          <w:szCs w:val="22"/>
        </w:rPr>
        <w:t xml:space="preserve"> </w:t>
      </w:r>
      <w:r w:rsidR="00434B94" w:rsidRPr="003C6842">
        <w:rPr>
          <w:rFonts w:ascii="Arial" w:hAnsi="Arial" w:cs="Arial"/>
          <w:sz w:val="22"/>
          <w:szCs w:val="22"/>
        </w:rPr>
        <w:t xml:space="preserve">HD </w:t>
      </w:r>
      <w:r w:rsidR="00C40833" w:rsidRPr="003C6842">
        <w:rPr>
          <w:rFonts w:ascii="Arial" w:hAnsi="Arial" w:cs="Arial"/>
          <w:sz w:val="22"/>
          <w:szCs w:val="22"/>
        </w:rPr>
        <w:t>image sensor</w:t>
      </w:r>
      <w:r w:rsidR="00BD4D0B" w:rsidRPr="003C6842">
        <w:rPr>
          <w:rFonts w:ascii="Arial" w:hAnsi="Arial" w:cs="Arial"/>
          <w:sz w:val="22"/>
          <w:szCs w:val="22"/>
        </w:rPr>
        <w:t>.</w:t>
      </w:r>
    </w:p>
    <w:p w:rsidR="00422F44" w:rsidRPr="003C6842" w:rsidRDefault="00422F44" w:rsidP="00941ED5">
      <w:pPr>
        <w:keepNext/>
        <w:keepLines/>
        <w:numPr>
          <w:ilvl w:val="3"/>
          <w:numId w:val="1"/>
        </w:numPr>
        <w:tabs>
          <w:tab w:val="left" w:pos="900"/>
        </w:tabs>
        <w:rPr>
          <w:rFonts w:ascii="Arial" w:hAnsi="Arial" w:cs="Arial"/>
          <w:sz w:val="22"/>
          <w:szCs w:val="22"/>
        </w:rPr>
      </w:pPr>
      <w:r w:rsidRPr="003C6842">
        <w:rPr>
          <w:rFonts w:ascii="Arial" w:hAnsi="Arial" w:cs="Arial"/>
          <w:sz w:val="22"/>
          <w:szCs w:val="22"/>
        </w:rPr>
        <w:t xml:space="preserve">The day/night HD camera shall </w:t>
      </w:r>
      <w:r w:rsidR="00434B94" w:rsidRPr="003C6842">
        <w:rPr>
          <w:rFonts w:ascii="Arial" w:hAnsi="Arial" w:cs="Arial"/>
          <w:sz w:val="22"/>
          <w:szCs w:val="22"/>
        </w:rPr>
        <w:t>high sensitivity in color (0.</w:t>
      </w:r>
      <w:r w:rsidR="001241F0">
        <w:rPr>
          <w:rFonts w:ascii="Arial" w:hAnsi="Arial" w:cs="Arial"/>
          <w:sz w:val="22"/>
          <w:szCs w:val="22"/>
        </w:rPr>
        <w:t>0</w:t>
      </w:r>
      <w:r w:rsidR="00434B94" w:rsidRPr="003C6842">
        <w:rPr>
          <w:rFonts w:ascii="Arial" w:hAnsi="Arial" w:cs="Arial"/>
          <w:sz w:val="22"/>
          <w:szCs w:val="22"/>
        </w:rPr>
        <w:t>17 lx) and monochrome modes (0.0057 lx)</w:t>
      </w:r>
      <w:r w:rsidRPr="003C6842">
        <w:rPr>
          <w:rFonts w:ascii="Arial" w:hAnsi="Arial" w:cs="Arial"/>
          <w:sz w:val="22"/>
          <w:szCs w:val="22"/>
        </w:rPr>
        <w:t>.</w:t>
      </w:r>
    </w:p>
    <w:p w:rsidR="00434B94" w:rsidRPr="003C6842" w:rsidRDefault="00434B94" w:rsidP="00941ED5">
      <w:pPr>
        <w:keepNext/>
        <w:keepLines/>
        <w:numPr>
          <w:ilvl w:val="3"/>
          <w:numId w:val="1"/>
        </w:numPr>
        <w:tabs>
          <w:tab w:val="left" w:pos="900"/>
        </w:tabs>
        <w:rPr>
          <w:rFonts w:ascii="Arial" w:hAnsi="Arial" w:cs="Arial"/>
          <w:sz w:val="22"/>
          <w:szCs w:val="22"/>
        </w:rPr>
      </w:pPr>
      <w:r w:rsidRPr="003C6842">
        <w:rPr>
          <w:rFonts w:ascii="Arial" w:hAnsi="Arial" w:cs="Arial"/>
          <w:sz w:val="22"/>
          <w:szCs w:val="22"/>
        </w:rPr>
        <w:t>The day/night HD camera shall offer Content-based Imaging Technology (C-BIT).</w:t>
      </w:r>
    </w:p>
    <w:p w:rsidR="00A97700" w:rsidRPr="003C6842" w:rsidRDefault="00A97700"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 xml:space="preserve">The day/night HD camera shall utilize Intelligent Dynamic Noise Reduction (iDNR) technology </w:t>
      </w:r>
      <w:r w:rsidR="008A67F5" w:rsidRPr="003C6842">
        <w:rPr>
          <w:rFonts w:ascii="Arial" w:hAnsi="Arial" w:cs="Arial"/>
          <w:sz w:val="22"/>
          <w:szCs w:val="22"/>
        </w:rPr>
        <w:t xml:space="preserve">to reduce </w:t>
      </w:r>
      <w:r w:rsidR="008A67F5">
        <w:rPr>
          <w:rFonts w:ascii="Arial" w:hAnsi="Arial" w:cs="Arial"/>
          <w:sz w:val="22"/>
          <w:szCs w:val="22"/>
        </w:rPr>
        <w:t>the bitrate</w:t>
      </w:r>
      <w:r w:rsidR="008A67F5" w:rsidRPr="003C6842">
        <w:rPr>
          <w:rFonts w:ascii="Arial" w:hAnsi="Arial" w:cs="Arial"/>
          <w:sz w:val="22"/>
          <w:szCs w:val="22"/>
        </w:rPr>
        <w:t xml:space="preserve"> and storage requirements </w:t>
      </w:r>
      <w:r w:rsidR="008A67F5">
        <w:rPr>
          <w:rFonts w:ascii="Arial" w:hAnsi="Arial" w:cs="Arial"/>
          <w:sz w:val="22"/>
          <w:szCs w:val="22"/>
        </w:rPr>
        <w:t>by</w:t>
      </w:r>
      <w:r w:rsidR="008A67F5" w:rsidRPr="003C6842">
        <w:rPr>
          <w:rFonts w:ascii="Arial" w:hAnsi="Arial" w:cs="Arial"/>
          <w:sz w:val="22"/>
          <w:szCs w:val="22"/>
        </w:rPr>
        <w:t xml:space="preserve"> </w:t>
      </w:r>
      <w:r w:rsidRPr="003C6842">
        <w:rPr>
          <w:rFonts w:ascii="Arial" w:hAnsi="Arial" w:cs="Arial"/>
          <w:sz w:val="22"/>
          <w:szCs w:val="22"/>
        </w:rPr>
        <w:t>remov</w:t>
      </w:r>
      <w:r w:rsidR="008A67F5">
        <w:rPr>
          <w:rFonts w:ascii="Arial" w:hAnsi="Arial" w:cs="Arial"/>
          <w:sz w:val="22"/>
          <w:szCs w:val="22"/>
        </w:rPr>
        <w:t>ing</w:t>
      </w:r>
      <w:r w:rsidRPr="003C6842">
        <w:rPr>
          <w:rFonts w:ascii="Arial" w:hAnsi="Arial" w:cs="Arial"/>
          <w:sz w:val="22"/>
          <w:szCs w:val="22"/>
        </w:rPr>
        <w:t xml:space="preserve"> noise artifacts.</w:t>
      </w:r>
    </w:p>
    <w:p w:rsidR="00BD4D0B" w:rsidRDefault="00BD4D0B"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The day/night HD camera shall produce a resolution of 1</w:t>
      </w:r>
      <w:r w:rsidR="00434B94" w:rsidRPr="003C6842">
        <w:rPr>
          <w:rFonts w:ascii="Arial" w:hAnsi="Arial" w:cs="Arial"/>
          <w:sz w:val="22"/>
          <w:szCs w:val="22"/>
        </w:rPr>
        <w:t>280</w:t>
      </w:r>
      <w:r w:rsidRPr="003C6842">
        <w:rPr>
          <w:rFonts w:ascii="Arial" w:hAnsi="Arial" w:cs="Arial"/>
          <w:sz w:val="22"/>
          <w:szCs w:val="22"/>
        </w:rPr>
        <w:t xml:space="preserve"> x </w:t>
      </w:r>
      <w:r w:rsidR="00434B94" w:rsidRPr="003C6842">
        <w:rPr>
          <w:rFonts w:ascii="Arial" w:hAnsi="Arial" w:cs="Arial"/>
          <w:sz w:val="22"/>
          <w:szCs w:val="22"/>
        </w:rPr>
        <w:t>720</w:t>
      </w:r>
      <w:r w:rsidRPr="003C6842">
        <w:rPr>
          <w:rFonts w:ascii="Arial" w:hAnsi="Arial" w:cs="Arial"/>
          <w:sz w:val="22"/>
          <w:szCs w:val="22"/>
        </w:rPr>
        <w:t xml:space="preserve"> pixels </w:t>
      </w:r>
      <w:r w:rsidR="00C447E7" w:rsidRPr="003C6842">
        <w:rPr>
          <w:rFonts w:ascii="Arial" w:hAnsi="Arial" w:cs="Arial"/>
          <w:sz w:val="22"/>
          <w:szCs w:val="22"/>
        </w:rPr>
        <w:br/>
      </w:r>
      <w:r w:rsidRPr="003C6842">
        <w:rPr>
          <w:rFonts w:ascii="Arial" w:hAnsi="Arial" w:cs="Arial"/>
          <w:sz w:val="22"/>
          <w:szCs w:val="22"/>
        </w:rPr>
        <w:t xml:space="preserve">(HD </w:t>
      </w:r>
      <w:r w:rsidR="00434B94" w:rsidRPr="003C6842">
        <w:rPr>
          <w:rFonts w:ascii="Arial" w:hAnsi="Arial" w:cs="Arial"/>
          <w:sz w:val="22"/>
          <w:szCs w:val="22"/>
        </w:rPr>
        <w:t>720</w:t>
      </w:r>
      <w:r w:rsidRPr="003C6842">
        <w:rPr>
          <w:rFonts w:ascii="Arial" w:hAnsi="Arial" w:cs="Arial"/>
          <w:sz w:val="22"/>
          <w:szCs w:val="22"/>
        </w:rPr>
        <w:t xml:space="preserve">p) at </w:t>
      </w:r>
      <w:r w:rsidR="00434B94" w:rsidRPr="003C6842">
        <w:rPr>
          <w:rFonts w:ascii="Arial" w:hAnsi="Arial" w:cs="Arial"/>
          <w:sz w:val="22"/>
          <w:szCs w:val="22"/>
        </w:rPr>
        <w:t>6</w:t>
      </w:r>
      <w:r w:rsidRPr="003C6842">
        <w:rPr>
          <w:rFonts w:ascii="Arial" w:hAnsi="Arial" w:cs="Arial"/>
          <w:sz w:val="22"/>
          <w:szCs w:val="22"/>
        </w:rPr>
        <w:t>0 ips with a 16:9 image format.</w:t>
      </w:r>
    </w:p>
    <w:p w:rsidR="001241F0" w:rsidRPr="003C6842" w:rsidRDefault="001241F0" w:rsidP="001241F0">
      <w:pPr>
        <w:keepNext/>
        <w:keepLines/>
        <w:numPr>
          <w:ilvl w:val="3"/>
          <w:numId w:val="1"/>
        </w:numPr>
        <w:tabs>
          <w:tab w:val="left" w:pos="900"/>
        </w:tabs>
        <w:rPr>
          <w:rFonts w:ascii="Arial" w:hAnsi="Arial" w:cs="Arial"/>
          <w:sz w:val="22"/>
          <w:szCs w:val="22"/>
        </w:rPr>
      </w:pPr>
      <w:r w:rsidRPr="003C6842">
        <w:rPr>
          <w:rFonts w:ascii="Arial" w:hAnsi="Arial" w:cs="Arial"/>
          <w:sz w:val="22"/>
          <w:szCs w:val="22"/>
        </w:rPr>
        <w:t xml:space="preserve">The day/night HD camera shall produce a </w:t>
      </w:r>
      <w:r>
        <w:rPr>
          <w:rFonts w:ascii="Arial" w:hAnsi="Arial" w:cs="Arial"/>
          <w:sz w:val="22"/>
          <w:szCs w:val="22"/>
        </w:rPr>
        <w:t xml:space="preserve">D1 </w:t>
      </w:r>
      <w:r w:rsidRPr="003C6842">
        <w:rPr>
          <w:rFonts w:ascii="Arial" w:hAnsi="Arial" w:cs="Arial"/>
          <w:sz w:val="22"/>
          <w:szCs w:val="22"/>
        </w:rPr>
        <w:t xml:space="preserve">resolution </w:t>
      </w:r>
      <w:r w:rsidR="008A67F5">
        <w:rPr>
          <w:rFonts w:ascii="Arial" w:hAnsi="Arial" w:cs="Arial"/>
          <w:sz w:val="22"/>
          <w:szCs w:val="22"/>
        </w:rPr>
        <w:t xml:space="preserve">of </w:t>
      </w:r>
      <w:r>
        <w:rPr>
          <w:rFonts w:ascii="Arial" w:hAnsi="Arial" w:cs="Arial"/>
          <w:sz w:val="22"/>
          <w:szCs w:val="22"/>
        </w:rPr>
        <w:t>704X480</w:t>
      </w:r>
      <w:r w:rsidRPr="003C6842">
        <w:rPr>
          <w:rFonts w:ascii="Arial" w:hAnsi="Arial" w:cs="Arial"/>
          <w:sz w:val="22"/>
          <w:szCs w:val="22"/>
        </w:rPr>
        <w:t xml:space="preserve"> pixels </w:t>
      </w:r>
      <w:r w:rsidRPr="003C6842">
        <w:rPr>
          <w:rFonts w:ascii="Arial" w:hAnsi="Arial" w:cs="Arial"/>
          <w:sz w:val="22"/>
          <w:szCs w:val="22"/>
        </w:rPr>
        <w:br/>
        <w:t xml:space="preserve">at </w:t>
      </w:r>
      <w:r>
        <w:rPr>
          <w:rFonts w:ascii="Arial" w:hAnsi="Arial" w:cs="Arial"/>
          <w:sz w:val="22"/>
          <w:szCs w:val="22"/>
        </w:rPr>
        <w:t>3</w:t>
      </w:r>
      <w:r w:rsidRPr="003C6842">
        <w:rPr>
          <w:rFonts w:ascii="Arial" w:hAnsi="Arial" w:cs="Arial"/>
          <w:sz w:val="22"/>
          <w:szCs w:val="22"/>
        </w:rPr>
        <w:t xml:space="preserve">0 ips with a </w:t>
      </w:r>
      <w:r>
        <w:rPr>
          <w:rFonts w:ascii="Arial" w:hAnsi="Arial" w:cs="Arial"/>
          <w:sz w:val="22"/>
          <w:szCs w:val="22"/>
        </w:rPr>
        <w:t xml:space="preserve">4:3 </w:t>
      </w:r>
      <w:r w:rsidRPr="003C6842">
        <w:rPr>
          <w:rFonts w:ascii="Arial" w:hAnsi="Arial" w:cs="Arial"/>
          <w:sz w:val="22"/>
          <w:szCs w:val="22"/>
        </w:rPr>
        <w:t>image format.</w:t>
      </w:r>
    </w:p>
    <w:p w:rsidR="00804493" w:rsidRDefault="00772B01"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 xml:space="preserve">The day/night </w:t>
      </w:r>
      <w:r w:rsidR="002B2B3C" w:rsidRPr="003C6842">
        <w:rPr>
          <w:rFonts w:ascii="Arial" w:hAnsi="Arial" w:cs="Arial"/>
          <w:sz w:val="22"/>
          <w:szCs w:val="22"/>
        </w:rPr>
        <w:t>HD</w:t>
      </w:r>
      <w:r w:rsidRPr="003C6842">
        <w:rPr>
          <w:rFonts w:ascii="Arial" w:hAnsi="Arial" w:cs="Arial"/>
          <w:sz w:val="22"/>
          <w:szCs w:val="22"/>
        </w:rPr>
        <w:t xml:space="preserve"> camera shall p</w:t>
      </w:r>
      <w:r w:rsidR="00804493" w:rsidRPr="003C6842">
        <w:rPr>
          <w:rFonts w:ascii="Arial" w:hAnsi="Arial" w:cs="Arial"/>
          <w:sz w:val="22"/>
          <w:szCs w:val="22"/>
        </w:rPr>
        <w:t>rovide direct network connection using H.264 and JPEG compression and bandwidth throttling to efficiently manage bandwidth and storage requirements while delivering outstanding image quality.</w:t>
      </w:r>
    </w:p>
    <w:p w:rsidR="00041C8F" w:rsidRDefault="00041C8F" w:rsidP="00041C8F">
      <w:pPr>
        <w:keepNext/>
        <w:keepLines/>
        <w:numPr>
          <w:ilvl w:val="3"/>
          <w:numId w:val="1"/>
        </w:numPr>
        <w:tabs>
          <w:tab w:val="left" w:pos="900"/>
        </w:tabs>
        <w:rPr>
          <w:rFonts w:ascii="Arial" w:hAnsi="Arial" w:cs="Arial"/>
          <w:sz w:val="22"/>
          <w:szCs w:val="22"/>
        </w:rPr>
      </w:pPr>
      <w:r w:rsidRPr="00C75CF4">
        <w:rPr>
          <w:rFonts w:ascii="Arial" w:hAnsi="Arial" w:cs="Arial"/>
          <w:sz w:val="22"/>
          <w:szCs w:val="22"/>
        </w:rPr>
        <w:t xml:space="preserve">The day/night HD camera shall be capable of operating as an indoor/outdoor camera with an operating temperature </w:t>
      </w:r>
      <w:r>
        <w:rPr>
          <w:rFonts w:ascii="Arial" w:hAnsi="Arial" w:cs="Arial"/>
          <w:sz w:val="22"/>
          <w:szCs w:val="22"/>
        </w:rPr>
        <w:t xml:space="preserve">range of </w:t>
      </w:r>
      <w:r w:rsidRPr="00C75CF4">
        <w:rPr>
          <w:rFonts w:ascii="Arial" w:hAnsi="Arial" w:cs="Arial"/>
          <w:sz w:val="22"/>
          <w:szCs w:val="22"/>
        </w:rPr>
        <w:t xml:space="preserve">-50°C </w:t>
      </w:r>
      <w:r>
        <w:rPr>
          <w:rFonts w:ascii="Arial" w:hAnsi="Arial" w:cs="Arial"/>
          <w:sz w:val="22"/>
          <w:szCs w:val="22"/>
        </w:rPr>
        <w:t xml:space="preserve">to 50°C </w:t>
      </w:r>
      <w:r w:rsidRPr="00C75CF4">
        <w:rPr>
          <w:rFonts w:ascii="Arial" w:hAnsi="Arial" w:cs="Arial"/>
          <w:sz w:val="22"/>
          <w:szCs w:val="22"/>
        </w:rPr>
        <w:t>(-58°F</w:t>
      </w:r>
      <w:r>
        <w:rPr>
          <w:rFonts w:ascii="Arial" w:hAnsi="Arial" w:cs="Arial"/>
          <w:sz w:val="22"/>
          <w:szCs w:val="22"/>
        </w:rPr>
        <w:t xml:space="preserve"> to 122°F</w:t>
      </w:r>
      <w:r w:rsidRPr="00C75CF4">
        <w:rPr>
          <w:rFonts w:ascii="Arial" w:hAnsi="Arial" w:cs="Arial"/>
          <w:sz w:val="22"/>
          <w:szCs w:val="22"/>
        </w:rPr>
        <w:t>)</w:t>
      </w:r>
      <w:ins w:id="0" w:author="ctr1ein" w:date="2012-11-13T16:17:00Z">
        <w:r w:rsidR="00D14D0F">
          <w:rPr>
            <w:rFonts w:ascii="Arial" w:hAnsi="Arial" w:cs="Arial"/>
            <w:sz w:val="22"/>
            <w:szCs w:val="22"/>
          </w:rPr>
          <w:t xml:space="preserve"> </w:t>
        </w:r>
      </w:ins>
      <w:r w:rsidR="00D14D0F">
        <w:rPr>
          <w:rFonts w:ascii="Arial" w:hAnsi="Arial" w:cs="Arial"/>
          <w:sz w:val="22"/>
          <w:szCs w:val="22"/>
        </w:rPr>
        <w:t xml:space="preserve">on IVA models and </w:t>
      </w:r>
      <w:r w:rsidR="00D14D0F" w:rsidRPr="00C75CF4">
        <w:rPr>
          <w:rFonts w:ascii="Arial" w:hAnsi="Arial" w:cs="Arial"/>
          <w:sz w:val="22"/>
          <w:szCs w:val="22"/>
        </w:rPr>
        <w:t xml:space="preserve">-50°C </w:t>
      </w:r>
      <w:r w:rsidR="00D14D0F">
        <w:rPr>
          <w:rFonts w:ascii="Arial" w:hAnsi="Arial" w:cs="Arial"/>
          <w:sz w:val="22"/>
          <w:szCs w:val="22"/>
        </w:rPr>
        <w:t xml:space="preserve">to 55°C </w:t>
      </w:r>
      <w:r w:rsidR="00D14D0F" w:rsidRPr="00C75CF4">
        <w:rPr>
          <w:rFonts w:ascii="Arial" w:hAnsi="Arial" w:cs="Arial"/>
          <w:sz w:val="22"/>
          <w:szCs w:val="22"/>
        </w:rPr>
        <w:t>(-58°F</w:t>
      </w:r>
      <w:r w:rsidR="00D14D0F">
        <w:rPr>
          <w:rFonts w:ascii="Arial" w:hAnsi="Arial" w:cs="Arial"/>
          <w:sz w:val="22"/>
          <w:szCs w:val="22"/>
        </w:rPr>
        <w:t xml:space="preserve"> to 131°F</w:t>
      </w:r>
      <w:r w:rsidR="00D14D0F" w:rsidRPr="00C75CF4">
        <w:rPr>
          <w:rFonts w:ascii="Arial" w:hAnsi="Arial" w:cs="Arial"/>
          <w:sz w:val="22"/>
          <w:szCs w:val="22"/>
        </w:rPr>
        <w:t>)</w:t>
      </w:r>
      <w:r w:rsidR="00D14D0F">
        <w:rPr>
          <w:rFonts w:ascii="Arial" w:hAnsi="Arial" w:cs="Arial"/>
          <w:sz w:val="22"/>
          <w:szCs w:val="22"/>
        </w:rPr>
        <w:t xml:space="preserve"> on non-IVA models</w:t>
      </w:r>
      <w:r>
        <w:rPr>
          <w:rFonts w:ascii="Arial" w:hAnsi="Arial" w:cs="Arial"/>
          <w:sz w:val="22"/>
          <w:szCs w:val="22"/>
        </w:rPr>
        <w:t>.</w:t>
      </w:r>
    </w:p>
    <w:p w:rsidR="00041C8F" w:rsidRDefault="00041C8F" w:rsidP="00041C8F">
      <w:pPr>
        <w:keepNext/>
        <w:keepLines/>
        <w:numPr>
          <w:ilvl w:val="3"/>
          <w:numId w:val="1"/>
        </w:numPr>
        <w:tabs>
          <w:tab w:val="left" w:pos="900"/>
        </w:tabs>
        <w:rPr>
          <w:rFonts w:ascii="Arial" w:hAnsi="Arial" w:cs="Arial"/>
          <w:sz w:val="22"/>
          <w:szCs w:val="22"/>
        </w:rPr>
      </w:pPr>
      <w:bookmarkStart w:id="1" w:name="OLE_LINK1"/>
      <w:r>
        <w:rPr>
          <w:rFonts w:ascii="Arial" w:hAnsi="Arial" w:cs="Arial"/>
          <w:sz w:val="22"/>
          <w:szCs w:val="22"/>
        </w:rPr>
        <w:t>The day/night HD camera shall</w:t>
      </w:r>
      <w:bookmarkEnd w:id="1"/>
      <w:r>
        <w:rPr>
          <w:rFonts w:ascii="Arial" w:hAnsi="Arial" w:cs="Arial"/>
          <w:sz w:val="22"/>
          <w:szCs w:val="22"/>
        </w:rPr>
        <w:t xml:space="preserve"> be rated to IP 66 (NEMA 4X) standard against water and dust ingress.</w:t>
      </w:r>
    </w:p>
    <w:p w:rsidR="00041C8F" w:rsidRPr="00041C8F" w:rsidRDefault="00041C8F" w:rsidP="00041C8F">
      <w:pPr>
        <w:keepNext/>
        <w:keepLines/>
        <w:numPr>
          <w:ilvl w:val="3"/>
          <w:numId w:val="1"/>
        </w:numPr>
        <w:tabs>
          <w:tab w:val="left" w:pos="900"/>
        </w:tabs>
        <w:rPr>
          <w:rFonts w:ascii="Arial" w:hAnsi="Arial" w:cs="Arial"/>
          <w:sz w:val="22"/>
          <w:szCs w:val="22"/>
        </w:rPr>
      </w:pPr>
      <w:r>
        <w:rPr>
          <w:rFonts w:ascii="Arial" w:hAnsi="Arial" w:cs="Arial"/>
          <w:sz w:val="22"/>
          <w:szCs w:val="22"/>
        </w:rPr>
        <w:t>The day/night HD camera shall be rated to IK10 vandal resistance</w:t>
      </w:r>
      <w:r w:rsidR="006161A8">
        <w:rPr>
          <w:rFonts w:ascii="Arial" w:hAnsi="Arial" w:cs="Arial"/>
          <w:sz w:val="22"/>
          <w:szCs w:val="22"/>
        </w:rPr>
        <w:t xml:space="preserve"> (55 kg [120 lbs] of force)</w:t>
      </w:r>
      <w:r>
        <w:rPr>
          <w:rFonts w:ascii="Arial" w:hAnsi="Arial" w:cs="Arial"/>
          <w:sz w:val="22"/>
          <w:szCs w:val="22"/>
        </w:rPr>
        <w:t>.</w:t>
      </w:r>
    </w:p>
    <w:p w:rsidR="00804493" w:rsidRPr="003C6842" w:rsidRDefault="00772B01"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 xml:space="preserve">The day/night </w:t>
      </w:r>
      <w:r w:rsidR="002B2B3C" w:rsidRPr="003C6842">
        <w:rPr>
          <w:rFonts w:ascii="Arial" w:hAnsi="Arial" w:cs="Arial"/>
          <w:sz w:val="22"/>
          <w:szCs w:val="22"/>
        </w:rPr>
        <w:t>HD</w:t>
      </w:r>
      <w:r w:rsidRPr="003C6842">
        <w:rPr>
          <w:rFonts w:ascii="Arial" w:hAnsi="Arial" w:cs="Arial"/>
          <w:sz w:val="22"/>
          <w:szCs w:val="22"/>
        </w:rPr>
        <w:t xml:space="preserve"> camera shall </w:t>
      </w:r>
      <w:r w:rsidR="009F1070" w:rsidRPr="003C6842">
        <w:rPr>
          <w:rFonts w:ascii="Arial" w:hAnsi="Arial" w:cs="Arial"/>
          <w:sz w:val="22"/>
          <w:szCs w:val="22"/>
        </w:rPr>
        <w:t xml:space="preserve">work with </w:t>
      </w:r>
      <w:r w:rsidR="00804493" w:rsidRPr="003C6842">
        <w:rPr>
          <w:rFonts w:ascii="Arial" w:hAnsi="Arial" w:cs="Arial"/>
          <w:sz w:val="22"/>
          <w:szCs w:val="22"/>
        </w:rPr>
        <w:t xml:space="preserve">Power over Ethernet </w:t>
      </w:r>
      <w:r w:rsidR="00F06185">
        <w:rPr>
          <w:rFonts w:ascii="Arial" w:hAnsi="Arial" w:cs="Arial"/>
          <w:sz w:val="22"/>
          <w:szCs w:val="22"/>
        </w:rPr>
        <w:t xml:space="preserve">IEEE 802.3af </w:t>
      </w:r>
      <w:r w:rsidR="00804493" w:rsidRPr="003C6842">
        <w:rPr>
          <w:rFonts w:ascii="Arial" w:hAnsi="Arial" w:cs="Arial"/>
          <w:sz w:val="22"/>
          <w:szCs w:val="22"/>
        </w:rPr>
        <w:t>(802.3a</w:t>
      </w:r>
      <w:r w:rsidR="009A02EC" w:rsidRPr="003C6842">
        <w:rPr>
          <w:rFonts w:ascii="Arial" w:hAnsi="Arial" w:cs="Arial"/>
          <w:sz w:val="22"/>
          <w:szCs w:val="22"/>
        </w:rPr>
        <w:t>t</w:t>
      </w:r>
      <w:r w:rsidR="00804493" w:rsidRPr="003C6842">
        <w:rPr>
          <w:rFonts w:ascii="Arial" w:hAnsi="Arial" w:cs="Arial"/>
          <w:sz w:val="22"/>
          <w:szCs w:val="22"/>
        </w:rPr>
        <w:t xml:space="preserve"> </w:t>
      </w:r>
      <w:r w:rsidR="00F06185">
        <w:rPr>
          <w:rFonts w:ascii="Arial" w:hAnsi="Arial" w:cs="Arial"/>
          <w:sz w:val="22"/>
          <w:szCs w:val="22"/>
        </w:rPr>
        <w:t>T</w:t>
      </w:r>
      <w:r w:rsidR="007E0E6D">
        <w:rPr>
          <w:rFonts w:ascii="Arial" w:hAnsi="Arial" w:cs="Arial"/>
          <w:sz w:val="22"/>
          <w:szCs w:val="22"/>
        </w:rPr>
        <w:t>ype 1</w:t>
      </w:r>
      <w:r w:rsidR="00804493" w:rsidRPr="003C6842">
        <w:rPr>
          <w:rFonts w:ascii="Arial" w:hAnsi="Arial" w:cs="Arial"/>
          <w:sz w:val="22"/>
          <w:szCs w:val="22"/>
        </w:rPr>
        <w:t>) for indoor applications</w:t>
      </w:r>
      <w:r w:rsidR="009F1070" w:rsidRPr="003C6842">
        <w:rPr>
          <w:rFonts w:ascii="Arial" w:hAnsi="Arial" w:cs="Arial"/>
          <w:sz w:val="22"/>
          <w:szCs w:val="22"/>
        </w:rPr>
        <w:t xml:space="preserve"> </w:t>
      </w:r>
      <w:r w:rsidR="00F82DE3" w:rsidRPr="003C6842">
        <w:rPr>
          <w:rFonts w:ascii="Arial" w:hAnsi="Arial" w:cs="Arial"/>
          <w:sz w:val="22"/>
          <w:szCs w:val="22"/>
        </w:rPr>
        <w:t xml:space="preserve">with a </w:t>
      </w:r>
      <w:r w:rsidR="009F1070" w:rsidRPr="003C6842">
        <w:rPr>
          <w:rFonts w:ascii="Arial" w:hAnsi="Arial" w:cs="Arial"/>
          <w:sz w:val="22"/>
          <w:szCs w:val="22"/>
        </w:rPr>
        <w:t>compliant power supply source</w:t>
      </w:r>
      <w:r w:rsidR="00804493" w:rsidRPr="003C6842">
        <w:rPr>
          <w:rFonts w:ascii="Arial" w:hAnsi="Arial" w:cs="Arial"/>
          <w:sz w:val="22"/>
          <w:szCs w:val="22"/>
        </w:rPr>
        <w:t>.</w:t>
      </w:r>
    </w:p>
    <w:p w:rsidR="00762266" w:rsidRPr="003C6842" w:rsidRDefault="00762266"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The day/night HD camera shall support AutoMDIX.</w:t>
      </w:r>
    </w:p>
    <w:p w:rsidR="00804493" w:rsidRPr="003C6842" w:rsidRDefault="00772B01"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 xml:space="preserve">The day/night </w:t>
      </w:r>
      <w:r w:rsidR="002B2B3C" w:rsidRPr="003C6842">
        <w:rPr>
          <w:rFonts w:ascii="Arial" w:hAnsi="Arial" w:cs="Arial"/>
          <w:sz w:val="22"/>
          <w:szCs w:val="22"/>
        </w:rPr>
        <w:t>HD</w:t>
      </w:r>
      <w:r w:rsidRPr="003C6842">
        <w:rPr>
          <w:rFonts w:ascii="Arial" w:hAnsi="Arial" w:cs="Arial"/>
          <w:sz w:val="22"/>
          <w:szCs w:val="22"/>
        </w:rPr>
        <w:t xml:space="preserve"> camera shall c</w:t>
      </w:r>
      <w:r w:rsidR="00804493" w:rsidRPr="003C6842">
        <w:rPr>
          <w:rFonts w:ascii="Arial" w:hAnsi="Arial" w:cs="Arial"/>
          <w:sz w:val="22"/>
          <w:szCs w:val="22"/>
        </w:rPr>
        <w:t xml:space="preserve">onform to the </w:t>
      </w:r>
      <w:r w:rsidR="00A97700" w:rsidRPr="003C6842">
        <w:rPr>
          <w:rFonts w:ascii="Arial" w:hAnsi="Arial" w:cs="Arial"/>
          <w:sz w:val="22"/>
          <w:szCs w:val="22"/>
        </w:rPr>
        <w:t>ONVIF Profile S specification</w:t>
      </w:r>
      <w:r w:rsidR="00804493" w:rsidRPr="003C6842">
        <w:rPr>
          <w:rFonts w:ascii="Arial" w:hAnsi="Arial" w:cs="Arial"/>
          <w:sz w:val="22"/>
          <w:szCs w:val="22"/>
        </w:rPr>
        <w:t>.</w:t>
      </w:r>
    </w:p>
    <w:p w:rsidR="00D838BF" w:rsidRPr="003C6842" w:rsidRDefault="00772B01"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A user shall be able to v</w:t>
      </w:r>
      <w:r w:rsidR="00D838BF" w:rsidRPr="003C6842">
        <w:rPr>
          <w:rFonts w:ascii="Arial" w:hAnsi="Arial" w:cs="Arial"/>
          <w:sz w:val="22"/>
          <w:szCs w:val="22"/>
        </w:rPr>
        <w:t xml:space="preserve">iew video on a PC using a Web browser, with the Bosch Video Management System, </w:t>
      </w:r>
      <w:r w:rsidR="009F1070" w:rsidRPr="003C6842">
        <w:rPr>
          <w:rFonts w:ascii="Arial" w:hAnsi="Arial" w:cs="Arial"/>
          <w:sz w:val="22"/>
          <w:szCs w:val="22"/>
        </w:rPr>
        <w:t xml:space="preserve">Bosch Video Client or Bosch </w:t>
      </w:r>
      <w:r w:rsidR="005728B7" w:rsidRPr="003C6842">
        <w:rPr>
          <w:rFonts w:ascii="Arial" w:hAnsi="Arial" w:cs="Arial"/>
          <w:sz w:val="22"/>
          <w:szCs w:val="22"/>
        </w:rPr>
        <w:t>R</w:t>
      </w:r>
      <w:r w:rsidR="009F1070" w:rsidRPr="003C6842">
        <w:rPr>
          <w:rFonts w:ascii="Arial" w:hAnsi="Arial" w:cs="Arial"/>
          <w:sz w:val="22"/>
          <w:szCs w:val="22"/>
        </w:rPr>
        <w:t xml:space="preserve">ecording </w:t>
      </w:r>
      <w:r w:rsidR="005728B7" w:rsidRPr="003C6842">
        <w:rPr>
          <w:rFonts w:ascii="Arial" w:hAnsi="Arial" w:cs="Arial"/>
          <w:sz w:val="22"/>
          <w:szCs w:val="22"/>
        </w:rPr>
        <w:t>Station.</w:t>
      </w:r>
    </w:p>
    <w:p w:rsidR="00434B94" w:rsidRPr="003C6842" w:rsidRDefault="00772B01"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 xml:space="preserve">The day/night </w:t>
      </w:r>
      <w:r w:rsidR="002B2B3C" w:rsidRPr="003C6842">
        <w:rPr>
          <w:rFonts w:ascii="Arial" w:hAnsi="Arial" w:cs="Arial"/>
          <w:sz w:val="22"/>
          <w:szCs w:val="22"/>
        </w:rPr>
        <w:t>HD</w:t>
      </w:r>
      <w:r w:rsidRPr="003C6842">
        <w:rPr>
          <w:rFonts w:ascii="Arial" w:hAnsi="Arial" w:cs="Arial"/>
          <w:sz w:val="22"/>
          <w:szCs w:val="22"/>
        </w:rPr>
        <w:t xml:space="preserve"> camera shall p</w:t>
      </w:r>
      <w:r w:rsidR="00D838BF" w:rsidRPr="003C6842">
        <w:rPr>
          <w:rFonts w:ascii="Arial" w:hAnsi="Arial" w:cs="Arial"/>
          <w:sz w:val="22"/>
          <w:szCs w:val="22"/>
        </w:rPr>
        <w:t xml:space="preserve">rovide MOTION+ video motion detection analysis system that provides basic video content </w:t>
      </w:r>
      <w:r w:rsidR="00117392" w:rsidRPr="003C6842">
        <w:rPr>
          <w:rFonts w:ascii="Arial" w:hAnsi="Arial" w:cs="Arial"/>
          <w:sz w:val="22"/>
          <w:szCs w:val="22"/>
        </w:rPr>
        <w:t xml:space="preserve">analysis. </w:t>
      </w:r>
    </w:p>
    <w:p w:rsidR="003F52B8" w:rsidRPr="003C6842" w:rsidRDefault="00434B94"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 xml:space="preserve">The day/night HD camera shall </w:t>
      </w:r>
      <w:r w:rsidR="00264476" w:rsidRPr="003C6842">
        <w:rPr>
          <w:rFonts w:ascii="Arial" w:hAnsi="Arial" w:cs="Arial"/>
          <w:sz w:val="22"/>
          <w:szCs w:val="22"/>
        </w:rPr>
        <w:t>p</w:t>
      </w:r>
      <w:r w:rsidR="00117392" w:rsidRPr="003C6842">
        <w:rPr>
          <w:rFonts w:ascii="Arial" w:hAnsi="Arial" w:cs="Arial"/>
          <w:sz w:val="22"/>
          <w:szCs w:val="22"/>
        </w:rPr>
        <w:t>rovide</w:t>
      </w:r>
      <w:r w:rsidR="002A4D54" w:rsidRPr="003C6842">
        <w:rPr>
          <w:rFonts w:ascii="Arial" w:hAnsi="Arial" w:cs="Arial"/>
          <w:sz w:val="22"/>
          <w:szCs w:val="22"/>
        </w:rPr>
        <w:t xml:space="preserve"> six </w:t>
      </w:r>
      <w:r w:rsidR="00264476" w:rsidRPr="003C6842">
        <w:rPr>
          <w:rFonts w:ascii="Arial" w:hAnsi="Arial" w:cs="Arial"/>
          <w:sz w:val="22"/>
          <w:szCs w:val="22"/>
        </w:rPr>
        <w:t>configurable user modes that provide optimized settings for distinct applications.</w:t>
      </w:r>
    </w:p>
    <w:p w:rsidR="002B2B3C" w:rsidRPr="003C6842" w:rsidRDefault="002B2B3C"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The day/night HD camera shall offer Intelligent Video Analysis (IVA).</w:t>
      </w:r>
    </w:p>
    <w:p w:rsidR="00C40833" w:rsidRPr="003C6842" w:rsidRDefault="002B2B3C"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The day/night HD</w:t>
      </w:r>
      <w:r w:rsidR="00772B01" w:rsidRPr="003C6842">
        <w:rPr>
          <w:rFonts w:ascii="Arial" w:hAnsi="Arial" w:cs="Arial"/>
          <w:sz w:val="22"/>
          <w:szCs w:val="22"/>
        </w:rPr>
        <w:t xml:space="preserve"> camera shall p</w:t>
      </w:r>
      <w:r w:rsidR="002A4D54" w:rsidRPr="003C6842">
        <w:rPr>
          <w:rFonts w:ascii="Arial" w:hAnsi="Arial" w:cs="Arial"/>
          <w:sz w:val="22"/>
          <w:szCs w:val="22"/>
        </w:rPr>
        <w:t>rovide four independent, fully programmable privacy mask areas</w:t>
      </w:r>
      <w:r w:rsidR="00C40833" w:rsidRPr="003C6842">
        <w:rPr>
          <w:rFonts w:ascii="Arial" w:hAnsi="Arial" w:cs="Arial"/>
          <w:sz w:val="22"/>
          <w:szCs w:val="22"/>
        </w:rPr>
        <w:t>.</w:t>
      </w:r>
    </w:p>
    <w:p w:rsidR="0034417F" w:rsidRPr="003C6842" w:rsidRDefault="00772B01" w:rsidP="00422F44">
      <w:pPr>
        <w:numPr>
          <w:ilvl w:val="3"/>
          <w:numId w:val="1"/>
        </w:numPr>
        <w:tabs>
          <w:tab w:val="left" w:pos="900"/>
        </w:tabs>
        <w:rPr>
          <w:rFonts w:ascii="Arial" w:hAnsi="Arial" w:cs="Arial"/>
          <w:sz w:val="22"/>
          <w:szCs w:val="22"/>
        </w:rPr>
      </w:pPr>
      <w:r w:rsidRPr="003C6842">
        <w:rPr>
          <w:rFonts w:ascii="Arial" w:hAnsi="Arial" w:cs="Arial"/>
          <w:sz w:val="22"/>
          <w:szCs w:val="22"/>
        </w:rPr>
        <w:t xml:space="preserve">The day/night </w:t>
      </w:r>
      <w:r w:rsidR="00BD4D0B" w:rsidRPr="003C6842">
        <w:rPr>
          <w:rFonts w:ascii="Arial" w:hAnsi="Arial" w:cs="Arial"/>
          <w:sz w:val="22"/>
          <w:szCs w:val="22"/>
        </w:rPr>
        <w:t>HD</w:t>
      </w:r>
      <w:r w:rsidRPr="003C6842">
        <w:rPr>
          <w:rFonts w:ascii="Arial" w:hAnsi="Arial" w:cs="Arial"/>
          <w:sz w:val="22"/>
          <w:szCs w:val="22"/>
        </w:rPr>
        <w:t xml:space="preserve"> camera shall p</w:t>
      </w:r>
      <w:r w:rsidR="0034417F" w:rsidRPr="003C6842">
        <w:rPr>
          <w:rFonts w:ascii="Arial" w:hAnsi="Arial" w:cs="Arial"/>
          <w:sz w:val="22"/>
          <w:szCs w:val="22"/>
        </w:rPr>
        <w:t>rovide an on-screen display to simplify the camera/lens back focus and network configuration settings.</w:t>
      </w:r>
    </w:p>
    <w:p w:rsidR="003F5954" w:rsidRPr="003C6842" w:rsidRDefault="00772B01" w:rsidP="00422F44">
      <w:pPr>
        <w:numPr>
          <w:ilvl w:val="3"/>
          <w:numId w:val="1"/>
        </w:numPr>
        <w:tabs>
          <w:tab w:val="left" w:pos="900"/>
        </w:tabs>
        <w:rPr>
          <w:rFonts w:ascii="Arial" w:hAnsi="Arial" w:cs="Arial"/>
          <w:sz w:val="22"/>
          <w:szCs w:val="22"/>
        </w:rPr>
      </w:pPr>
      <w:r w:rsidRPr="003C6842">
        <w:rPr>
          <w:rFonts w:ascii="Arial" w:hAnsi="Arial" w:cs="Arial"/>
          <w:sz w:val="22"/>
          <w:szCs w:val="22"/>
        </w:rPr>
        <w:t xml:space="preserve">The day/night </w:t>
      </w:r>
      <w:r w:rsidR="00BD4D0B" w:rsidRPr="003C6842">
        <w:rPr>
          <w:rFonts w:ascii="Arial" w:hAnsi="Arial" w:cs="Arial"/>
          <w:sz w:val="22"/>
          <w:szCs w:val="22"/>
        </w:rPr>
        <w:t>HD</w:t>
      </w:r>
      <w:r w:rsidRPr="003C6842">
        <w:rPr>
          <w:rFonts w:ascii="Arial" w:hAnsi="Arial" w:cs="Arial"/>
          <w:sz w:val="22"/>
          <w:szCs w:val="22"/>
        </w:rPr>
        <w:t xml:space="preserve"> camera shall p</w:t>
      </w:r>
      <w:r w:rsidR="003F5954" w:rsidRPr="003C6842">
        <w:rPr>
          <w:rFonts w:ascii="Arial" w:hAnsi="Arial" w:cs="Arial"/>
          <w:sz w:val="22"/>
          <w:szCs w:val="22"/>
        </w:rPr>
        <w:t>rovide enhanced night viewing through the increase of IR sensitivity by automatically switching a motorized IR filter from color to monochrome operation in low-light or IR illuminated applications. Allow the IR filter to be switched manually via the alarm input, preprogrammed in a camera mode or profile.</w:t>
      </w:r>
    </w:p>
    <w:p w:rsidR="00BD4D0B" w:rsidRDefault="00BD4D0B" w:rsidP="00422F44">
      <w:pPr>
        <w:numPr>
          <w:ilvl w:val="3"/>
          <w:numId w:val="1"/>
        </w:numPr>
        <w:tabs>
          <w:tab w:val="left" w:pos="900"/>
        </w:tabs>
        <w:rPr>
          <w:rFonts w:ascii="Arial" w:hAnsi="Arial" w:cs="Arial"/>
          <w:sz w:val="22"/>
          <w:szCs w:val="22"/>
        </w:rPr>
      </w:pPr>
      <w:r w:rsidRPr="003C6842">
        <w:rPr>
          <w:rFonts w:ascii="Arial" w:hAnsi="Arial" w:cs="Arial"/>
          <w:sz w:val="22"/>
          <w:szCs w:val="22"/>
        </w:rPr>
        <w:t>The day/night HD camera shall utilize pixel-by-pixel analysis to automatically compensate for bright areas of a high contrast scene (Back light) without having to define a window or area.</w:t>
      </w:r>
    </w:p>
    <w:p w:rsidR="00281EAF" w:rsidRPr="003C6842" w:rsidRDefault="00281EAF" w:rsidP="00281EAF">
      <w:pPr>
        <w:numPr>
          <w:ilvl w:val="3"/>
          <w:numId w:val="1"/>
        </w:numPr>
        <w:tabs>
          <w:tab w:val="left" w:pos="900"/>
        </w:tabs>
        <w:rPr>
          <w:rFonts w:ascii="Arial" w:hAnsi="Arial" w:cs="Arial"/>
          <w:sz w:val="22"/>
          <w:szCs w:val="22"/>
        </w:rPr>
      </w:pPr>
      <w:r>
        <w:rPr>
          <w:rFonts w:ascii="Arial" w:hAnsi="Arial" w:cs="Arial"/>
          <w:sz w:val="22"/>
          <w:szCs w:val="22"/>
        </w:rPr>
        <w:lastRenderedPageBreak/>
        <w:t>The day/night HD camera shall provide intelligent Auto Exposure (iAE) to improve visibility of dark objects against a light background and vice versa. Use IVA to detect in which parts of the image local contrast enhancement can improve image usability.</w:t>
      </w:r>
    </w:p>
    <w:p w:rsidR="00281EAF" w:rsidRPr="003C6842" w:rsidRDefault="00281EAF" w:rsidP="008A67F5">
      <w:pPr>
        <w:tabs>
          <w:tab w:val="left" w:pos="900"/>
        </w:tabs>
        <w:ind w:left="792"/>
        <w:rPr>
          <w:rFonts w:ascii="Arial" w:hAnsi="Arial" w:cs="Arial"/>
          <w:sz w:val="22"/>
          <w:szCs w:val="22"/>
        </w:rPr>
      </w:pPr>
    </w:p>
    <w:p w:rsidR="00A97700" w:rsidRPr="003C6842" w:rsidRDefault="00A97700" w:rsidP="00422F44">
      <w:pPr>
        <w:keepNext/>
        <w:keepLines/>
        <w:numPr>
          <w:ilvl w:val="2"/>
          <w:numId w:val="1"/>
        </w:numPr>
        <w:tabs>
          <w:tab w:val="left" w:pos="900"/>
        </w:tabs>
        <w:rPr>
          <w:rFonts w:ascii="Arial" w:hAnsi="Arial" w:cs="Arial"/>
          <w:sz w:val="22"/>
          <w:szCs w:val="22"/>
        </w:rPr>
      </w:pPr>
      <w:r w:rsidRPr="003C6842">
        <w:rPr>
          <w:rFonts w:ascii="Arial" w:hAnsi="Arial" w:cs="Arial"/>
          <w:sz w:val="22"/>
          <w:szCs w:val="22"/>
        </w:rPr>
        <w:t>Imaging</w:t>
      </w:r>
    </w:p>
    <w:p w:rsidR="00A97700" w:rsidRPr="003C6842" w:rsidRDefault="00A97700"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 xml:space="preserve">The day/night HD camera shall utilize a 1/3-inch CMOS </w:t>
      </w:r>
      <w:r w:rsidR="00264476" w:rsidRPr="003C6842">
        <w:rPr>
          <w:rFonts w:ascii="Arial" w:hAnsi="Arial" w:cs="Arial"/>
          <w:sz w:val="22"/>
          <w:szCs w:val="22"/>
        </w:rPr>
        <w:t xml:space="preserve">HD </w:t>
      </w:r>
      <w:r w:rsidRPr="003C6842">
        <w:rPr>
          <w:rFonts w:ascii="Arial" w:hAnsi="Arial" w:cs="Arial"/>
          <w:sz w:val="22"/>
          <w:szCs w:val="22"/>
        </w:rPr>
        <w:t>image sensor.</w:t>
      </w:r>
    </w:p>
    <w:p w:rsidR="00A97700" w:rsidRDefault="00A97700"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The day/night HD camera shall produce a resolution of 1</w:t>
      </w:r>
      <w:r w:rsidR="00264476" w:rsidRPr="003C6842">
        <w:rPr>
          <w:rFonts w:ascii="Arial" w:hAnsi="Arial" w:cs="Arial"/>
          <w:sz w:val="22"/>
          <w:szCs w:val="22"/>
        </w:rPr>
        <w:t>280</w:t>
      </w:r>
      <w:r w:rsidRPr="003C6842">
        <w:rPr>
          <w:rFonts w:ascii="Arial" w:hAnsi="Arial" w:cs="Arial"/>
          <w:sz w:val="22"/>
          <w:szCs w:val="22"/>
        </w:rPr>
        <w:t xml:space="preserve">x </w:t>
      </w:r>
      <w:r w:rsidR="00264476" w:rsidRPr="003C6842">
        <w:rPr>
          <w:rFonts w:ascii="Arial" w:hAnsi="Arial" w:cs="Arial"/>
          <w:sz w:val="22"/>
          <w:szCs w:val="22"/>
        </w:rPr>
        <w:t>720 pixels (HD 720</w:t>
      </w:r>
      <w:r w:rsidRPr="003C6842">
        <w:rPr>
          <w:rFonts w:ascii="Arial" w:hAnsi="Arial" w:cs="Arial"/>
          <w:sz w:val="22"/>
          <w:szCs w:val="22"/>
        </w:rPr>
        <w:t xml:space="preserve">p) at </w:t>
      </w:r>
      <w:r w:rsidR="00264476" w:rsidRPr="003C6842">
        <w:rPr>
          <w:rFonts w:ascii="Arial" w:hAnsi="Arial" w:cs="Arial"/>
          <w:sz w:val="22"/>
          <w:szCs w:val="22"/>
        </w:rPr>
        <w:t>6</w:t>
      </w:r>
      <w:r w:rsidRPr="003C6842">
        <w:rPr>
          <w:rFonts w:ascii="Arial" w:hAnsi="Arial" w:cs="Arial"/>
          <w:sz w:val="22"/>
          <w:szCs w:val="22"/>
        </w:rPr>
        <w:t>0 ips with a 16:9 aspect ratio.</w:t>
      </w:r>
    </w:p>
    <w:p w:rsidR="00D14D0F" w:rsidRPr="003C6842" w:rsidRDefault="00D14D0F" w:rsidP="00D14D0F">
      <w:pPr>
        <w:keepNext/>
        <w:keepLines/>
        <w:numPr>
          <w:ilvl w:val="3"/>
          <w:numId w:val="1"/>
        </w:numPr>
        <w:tabs>
          <w:tab w:val="left" w:pos="900"/>
        </w:tabs>
        <w:rPr>
          <w:rFonts w:ascii="Arial" w:hAnsi="Arial" w:cs="Arial"/>
          <w:sz w:val="22"/>
          <w:szCs w:val="22"/>
        </w:rPr>
      </w:pPr>
      <w:r w:rsidRPr="003C6842">
        <w:rPr>
          <w:rFonts w:ascii="Arial" w:hAnsi="Arial" w:cs="Arial"/>
          <w:sz w:val="22"/>
          <w:szCs w:val="22"/>
        </w:rPr>
        <w:t>The day/night HD camera</w:t>
      </w:r>
      <w:r>
        <w:rPr>
          <w:rFonts w:ascii="Arial" w:hAnsi="Arial" w:cs="Arial"/>
          <w:sz w:val="22"/>
          <w:szCs w:val="22"/>
        </w:rPr>
        <w:t xml:space="preserve"> shall produce a resolution of 704</w:t>
      </w:r>
      <w:r w:rsidRPr="003C6842">
        <w:rPr>
          <w:rFonts w:ascii="Arial" w:hAnsi="Arial" w:cs="Arial"/>
          <w:sz w:val="22"/>
          <w:szCs w:val="22"/>
        </w:rPr>
        <w:t xml:space="preserve">x </w:t>
      </w:r>
      <w:r>
        <w:rPr>
          <w:rFonts w:ascii="Arial" w:hAnsi="Arial" w:cs="Arial"/>
          <w:sz w:val="22"/>
          <w:szCs w:val="22"/>
        </w:rPr>
        <w:t>480</w:t>
      </w:r>
      <w:r w:rsidRPr="003C6842">
        <w:rPr>
          <w:rFonts w:ascii="Arial" w:hAnsi="Arial" w:cs="Arial"/>
          <w:sz w:val="22"/>
          <w:szCs w:val="22"/>
        </w:rPr>
        <w:t xml:space="preserve"> pixels </w:t>
      </w:r>
      <w:r>
        <w:rPr>
          <w:rFonts w:ascii="Arial" w:hAnsi="Arial" w:cs="Arial"/>
          <w:sz w:val="22"/>
          <w:szCs w:val="22"/>
        </w:rPr>
        <w:t xml:space="preserve">(D1) </w:t>
      </w:r>
      <w:r w:rsidRPr="003C6842">
        <w:rPr>
          <w:rFonts w:ascii="Arial" w:hAnsi="Arial" w:cs="Arial"/>
          <w:sz w:val="22"/>
          <w:szCs w:val="22"/>
        </w:rPr>
        <w:t xml:space="preserve">at </w:t>
      </w:r>
      <w:r>
        <w:rPr>
          <w:rFonts w:ascii="Arial" w:hAnsi="Arial" w:cs="Arial"/>
          <w:sz w:val="22"/>
          <w:szCs w:val="22"/>
        </w:rPr>
        <w:t>3</w:t>
      </w:r>
      <w:r w:rsidRPr="003C6842">
        <w:rPr>
          <w:rFonts w:ascii="Arial" w:hAnsi="Arial" w:cs="Arial"/>
          <w:sz w:val="22"/>
          <w:szCs w:val="22"/>
        </w:rPr>
        <w:t xml:space="preserve">0 ips with a </w:t>
      </w:r>
      <w:r>
        <w:rPr>
          <w:rFonts w:ascii="Arial" w:hAnsi="Arial" w:cs="Arial"/>
          <w:sz w:val="22"/>
          <w:szCs w:val="22"/>
        </w:rPr>
        <w:t xml:space="preserve">4:3 </w:t>
      </w:r>
      <w:r w:rsidRPr="003C6842">
        <w:rPr>
          <w:rFonts w:ascii="Arial" w:hAnsi="Arial" w:cs="Arial"/>
          <w:sz w:val="22"/>
          <w:szCs w:val="22"/>
        </w:rPr>
        <w:t>aspect ratio.</w:t>
      </w:r>
    </w:p>
    <w:p w:rsidR="006161A8" w:rsidRPr="006161A8" w:rsidRDefault="00D14D0F" w:rsidP="00D14D0F">
      <w:pPr>
        <w:keepNext/>
        <w:keepLines/>
        <w:numPr>
          <w:ilvl w:val="3"/>
          <w:numId w:val="1"/>
        </w:numPr>
        <w:tabs>
          <w:tab w:val="left" w:pos="900"/>
        </w:tabs>
        <w:rPr>
          <w:rFonts w:ascii="Arial" w:hAnsi="Arial" w:cs="Arial"/>
          <w:sz w:val="22"/>
          <w:szCs w:val="22"/>
        </w:rPr>
      </w:pPr>
      <w:ins w:id="2" w:author="ctr1ein" w:date="2012-11-13T16:14:00Z">
        <w:r w:rsidRPr="006161A8">
          <w:rPr>
            <w:rFonts w:ascii="Arial" w:hAnsi="Arial" w:cs="Arial"/>
            <w:sz w:val="22"/>
            <w:szCs w:val="22"/>
          </w:rPr>
          <w:t xml:space="preserve"> </w:t>
        </w:r>
      </w:ins>
      <w:r w:rsidR="006161A8" w:rsidRPr="006161A8">
        <w:rPr>
          <w:rFonts w:ascii="Arial" w:hAnsi="Arial" w:cs="Arial"/>
          <w:sz w:val="22"/>
          <w:szCs w:val="22"/>
        </w:rPr>
        <w:t>[The day/night HD camera shall utilize a 1.8 to 3 mm optically corrected ultra wide angle lens.]</w:t>
      </w:r>
    </w:p>
    <w:p w:rsidR="006161A8" w:rsidRPr="006161A8" w:rsidRDefault="006161A8" w:rsidP="006161A8">
      <w:pPr>
        <w:keepNext/>
        <w:keepLines/>
        <w:numPr>
          <w:ilvl w:val="3"/>
          <w:numId w:val="1"/>
        </w:numPr>
        <w:tabs>
          <w:tab w:val="left" w:pos="900"/>
        </w:tabs>
        <w:rPr>
          <w:rFonts w:ascii="Arial" w:hAnsi="Arial" w:cs="Arial"/>
          <w:sz w:val="22"/>
          <w:szCs w:val="22"/>
        </w:rPr>
      </w:pPr>
      <w:r w:rsidRPr="006161A8">
        <w:rPr>
          <w:rFonts w:ascii="Arial" w:hAnsi="Arial" w:cs="Arial"/>
          <w:sz w:val="22"/>
          <w:szCs w:val="22"/>
        </w:rPr>
        <w:t>[The day/night HD camera shall utilize a 3.8 to 13 mm optically corrected wide angle lens.]</w:t>
      </w:r>
    </w:p>
    <w:p w:rsidR="006161A8" w:rsidRPr="003C6842" w:rsidRDefault="006161A8" w:rsidP="006161A8">
      <w:pPr>
        <w:keepNext/>
        <w:keepLines/>
        <w:numPr>
          <w:ilvl w:val="3"/>
          <w:numId w:val="1"/>
        </w:numPr>
        <w:tabs>
          <w:tab w:val="left" w:pos="900"/>
        </w:tabs>
        <w:rPr>
          <w:rFonts w:ascii="Arial" w:hAnsi="Arial" w:cs="Arial"/>
          <w:sz w:val="22"/>
          <w:szCs w:val="22"/>
        </w:rPr>
      </w:pPr>
      <w:r w:rsidRPr="006161A8">
        <w:rPr>
          <w:rFonts w:ascii="Arial" w:hAnsi="Arial" w:cs="Arial"/>
          <w:sz w:val="22"/>
          <w:szCs w:val="22"/>
        </w:rPr>
        <w:t>[The day/night HD camera shall utilize a 9 to 40 mm optically corrected telephoto lens.]</w:t>
      </w:r>
    </w:p>
    <w:p w:rsidR="00264476" w:rsidRPr="003C6842" w:rsidRDefault="00264476"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 xml:space="preserve">The day/night HD camera shall offer intelligent Dynamic Noise Reduction to reduce bandwidth </w:t>
      </w:r>
      <w:r w:rsidR="005050B7" w:rsidRPr="003C6842">
        <w:rPr>
          <w:rFonts w:ascii="Arial" w:hAnsi="Arial" w:cs="Arial"/>
          <w:sz w:val="22"/>
          <w:szCs w:val="22"/>
        </w:rPr>
        <w:t>and storage requirements by optimizing the detail-to-bandwidth ratio via temporal and spatial noise filtering.</w:t>
      </w:r>
    </w:p>
    <w:p w:rsidR="00A97700" w:rsidRPr="003C6842" w:rsidRDefault="00A97700"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The day/night HD camera shall offer regions of interest to zoom into a specific area of the full image.</w:t>
      </w:r>
    </w:p>
    <w:p w:rsidR="00A97700" w:rsidRPr="003C6842" w:rsidRDefault="00A97700"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The day/night HD camera shall allow regions of interest to be sent in separate streams so it is possible to view both an overview and a detail at the same time.</w:t>
      </w:r>
    </w:p>
    <w:p w:rsidR="00A97700" w:rsidRPr="003C6842" w:rsidRDefault="00A97700" w:rsidP="00422F44">
      <w:pPr>
        <w:numPr>
          <w:ilvl w:val="3"/>
          <w:numId w:val="1"/>
        </w:numPr>
        <w:tabs>
          <w:tab w:val="left" w:pos="900"/>
        </w:tabs>
        <w:rPr>
          <w:rFonts w:ascii="Arial" w:hAnsi="Arial" w:cs="Arial"/>
          <w:sz w:val="22"/>
          <w:szCs w:val="22"/>
        </w:rPr>
      </w:pPr>
      <w:r w:rsidRPr="00FE4036">
        <w:rPr>
          <w:rFonts w:ascii="Arial" w:hAnsi="Arial" w:cs="Arial"/>
          <w:sz w:val="22"/>
          <w:szCs w:val="22"/>
          <w:highlight w:val="yellow"/>
        </w:rPr>
        <w:t xml:space="preserve">The day/night HD camera shall offer a </w:t>
      </w:r>
      <w:r w:rsidR="00FE4036" w:rsidRPr="00FE4036">
        <w:rPr>
          <w:rFonts w:ascii="Arial" w:hAnsi="Arial" w:cs="Arial"/>
          <w:sz w:val="22"/>
          <w:szCs w:val="22"/>
          <w:highlight w:val="yellow"/>
        </w:rPr>
        <w:t>Wide Dynamic Range of 84 dB (typical) for clear images in extreme high-contrast environments</w:t>
      </w:r>
      <w:r w:rsidRPr="003C6842">
        <w:rPr>
          <w:rFonts w:ascii="Arial" w:hAnsi="Arial" w:cs="Arial"/>
          <w:sz w:val="22"/>
          <w:szCs w:val="22"/>
        </w:rPr>
        <w:t>.</w:t>
      </w:r>
    </w:p>
    <w:p w:rsidR="00A97700" w:rsidRPr="008A67F5" w:rsidRDefault="00A97700" w:rsidP="00422F44">
      <w:pPr>
        <w:numPr>
          <w:ilvl w:val="3"/>
          <w:numId w:val="1"/>
        </w:numPr>
        <w:tabs>
          <w:tab w:val="left" w:pos="900"/>
        </w:tabs>
        <w:rPr>
          <w:rFonts w:ascii="Arial" w:hAnsi="Arial" w:cs="Arial"/>
          <w:sz w:val="22"/>
          <w:szCs w:val="22"/>
        </w:rPr>
      </w:pPr>
      <w:r w:rsidRPr="008A67F5">
        <w:rPr>
          <w:rFonts w:ascii="Arial" w:hAnsi="Arial" w:cs="Arial"/>
          <w:sz w:val="22"/>
          <w:szCs w:val="22"/>
        </w:rPr>
        <w:t xml:space="preserve">The day/night HD camera shall provide a frame integration mode that can increase the integration time up to 10 times on the </w:t>
      </w:r>
      <w:r w:rsidR="008A67F5" w:rsidRPr="008A67F5">
        <w:rPr>
          <w:rFonts w:ascii="Arial" w:hAnsi="Arial" w:cs="Arial"/>
          <w:sz w:val="22"/>
          <w:szCs w:val="22"/>
        </w:rPr>
        <w:t>C</w:t>
      </w:r>
      <w:r w:rsidR="008A67F5">
        <w:rPr>
          <w:rFonts w:ascii="Arial" w:hAnsi="Arial" w:cs="Arial"/>
          <w:sz w:val="22"/>
          <w:szCs w:val="22"/>
        </w:rPr>
        <w:t>MOS</w:t>
      </w:r>
      <w:r w:rsidR="008A67F5" w:rsidRPr="008A67F5">
        <w:rPr>
          <w:rFonts w:ascii="Arial" w:hAnsi="Arial" w:cs="Arial"/>
          <w:sz w:val="22"/>
          <w:szCs w:val="22"/>
        </w:rPr>
        <w:t xml:space="preserve"> </w:t>
      </w:r>
      <w:r w:rsidR="00281EAF" w:rsidRPr="008A67F5">
        <w:rPr>
          <w:rFonts w:ascii="Arial" w:hAnsi="Arial" w:cs="Arial"/>
          <w:sz w:val="22"/>
          <w:szCs w:val="22"/>
        </w:rPr>
        <w:t>sensor</w:t>
      </w:r>
      <w:r w:rsidRPr="008A67F5">
        <w:rPr>
          <w:rFonts w:ascii="Arial" w:hAnsi="Arial" w:cs="Arial"/>
          <w:sz w:val="22"/>
          <w:szCs w:val="22"/>
        </w:rPr>
        <w:t>.</w:t>
      </w:r>
    </w:p>
    <w:p w:rsidR="00A97700" w:rsidRPr="003C6842" w:rsidRDefault="00A97700" w:rsidP="00422F44">
      <w:pPr>
        <w:numPr>
          <w:ilvl w:val="3"/>
          <w:numId w:val="1"/>
        </w:numPr>
        <w:tabs>
          <w:tab w:val="left" w:pos="900"/>
        </w:tabs>
        <w:rPr>
          <w:rFonts w:ascii="Arial" w:hAnsi="Arial" w:cs="Arial"/>
          <w:sz w:val="22"/>
          <w:szCs w:val="22"/>
        </w:rPr>
      </w:pPr>
      <w:r w:rsidRPr="003C6842">
        <w:rPr>
          <w:rFonts w:ascii="Arial" w:hAnsi="Arial" w:cs="Arial"/>
          <w:sz w:val="22"/>
          <w:szCs w:val="22"/>
        </w:rPr>
        <w:t>The day/night HD camera shall produce a color image with a minimum scene illumination of 0.</w:t>
      </w:r>
      <w:r w:rsidR="00264476" w:rsidRPr="003C6842">
        <w:rPr>
          <w:rFonts w:ascii="Arial" w:hAnsi="Arial" w:cs="Arial"/>
          <w:sz w:val="22"/>
          <w:szCs w:val="22"/>
        </w:rPr>
        <w:t>017</w:t>
      </w:r>
      <w:r w:rsidRPr="003C6842">
        <w:rPr>
          <w:rFonts w:ascii="Arial" w:hAnsi="Arial" w:cs="Arial"/>
          <w:sz w:val="22"/>
          <w:szCs w:val="22"/>
        </w:rPr>
        <w:t xml:space="preserve"> lux (0.0</w:t>
      </w:r>
      <w:r w:rsidR="00264476" w:rsidRPr="003C6842">
        <w:rPr>
          <w:rFonts w:ascii="Arial" w:hAnsi="Arial" w:cs="Arial"/>
          <w:sz w:val="22"/>
          <w:szCs w:val="22"/>
        </w:rPr>
        <w:t>017</w:t>
      </w:r>
      <w:r w:rsidRPr="003C6842">
        <w:rPr>
          <w:rFonts w:ascii="Arial" w:hAnsi="Arial" w:cs="Arial"/>
          <w:sz w:val="22"/>
          <w:szCs w:val="22"/>
        </w:rPr>
        <w:t xml:space="preserve"> fc) and a monochrome image, when in the night mode, with a minimum illumination of 0.0</w:t>
      </w:r>
      <w:r w:rsidR="00264476" w:rsidRPr="003C6842">
        <w:rPr>
          <w:rFonts w:ascii="Arial" w:hAnsi="Arial" w:cs="Arial"/>
          <w:sz w:val="22"/>
          <w:szCs w:val="22"/>
        </w:rPr>
        <w:t>057</w:t>
      </w:r>
      <w:r w:rsidRPr="003C6842">
        <w:rPr>
          <w:rFonts w:ascii="Arial" w:hAnsi="Arial" w:cs="Arial"/>
          <w:sz w:val="22"/>
          <w:szCs w:val="22"/>
        </w:rPr>
        <w:t xml:space="preserve"> lux (0.00</w:t>
      </w:r>
      <w:r w:rsidR="00264476" w:rsidRPr="003C6842">
        <w:rPr>
          <w:rFonts w:ascii="Arial" w:hAnsi="Arial" w:cs="Arial"/>
          <w:sz w:val="22"/>
          <w:szCs w:val="22"/>
        </w:rPr>
        <w:t>057</w:t>
      </w:r>
      <w:r w:rsidRPr="003C6842">
        <w:rPr>
          <w:rFonts w:ascii="Arial" w:hAnsi="Arial" w:cs="Arial"/>
          <w:sz w:val="22"/>
          <w:szCs w:val="22"/>
        </w:rPr>
        <w:t xml:space="preserve"> fc) at 30 IRE.</w:t>
      </w:r>
    </w:p>
    <w:p w:rsidR="00A97700" w:rsidRPr="003C6842" w:rsidRDefault="00A97700" w:rsidP="00422F44">
      <w:pPr>
        <w:numPr>
          <w:ilvl w:val="3"/>
          <w:numId w:val="1"/>
        </w:numPr>
        <w:tabs>
          <w:tab w:val="left" w:pos="900"/>
        </w:tabs>
        <w:rPr>
          <w:rFonts w:ascii="Arial" w:hAnsi="Arial" w:cs="Arial"/>
          <w:sz w:val="22"/>
          <w:szCs w:val="22"/>
        </w:rPr>
      </w:pPr>
      <w:r w:rsidRPr="003C6842">
        <w:rPr>
          <w:rFonts w:ascii="Arial" w:hAnsi="Arial" w:cs="Arial"/>
          <w:sz w:val="22"/>
          <w:szCs w:val="22"/>
        </w:rPr>
        <w:t>The day/night HD camera shall provide enhanced night viewing through the increase of IR sensitivity by automatically switching a motorized IR filter from color to monochrome operation in low-light or IR illuminated applications. Allow the IR filter to be switched manually via the alarm input, preprogrammed in a camera mode or profile.</w:t>
      </w:r>
    </w:p>
    <w:p w:rsidR="00A97700" w:rsidRPr="003C6842" w:rsidRDefault="00A97700" w:rsidP="00422F44">
      <w:pPr>
        <w:numPr>
          <w:ilvl w:val="3"/>
          <w:numId w:val="1"/>
        </w:numPr>
        <w:tabs>
          <w:tab w:val="left" w:pos="900"/>
        </w:tabs>
        <w:rPr>
          <w:rFonts w:ascii="Arial" w:hAnsi="Arial" w:cs="Arial"/>
          <w:sz w:val="22"/>
          <w:szCs w:val="22"/>
        </w:rPr>
      </w:pPr>
      <w:r w:rsidRPr="003C6842">
        <w:rPr>
          <w:rFonts w:ascii="Arial" w:hAnsi="Arial" w:cs="Arial"/>
          <w:sz w:val="22"/>
          <w:szCs w:val="22"/>
        </w:rPr>
        <w:t>The day/night HD camera shall utilize pixe</w:t>
      </w:r>
      <w:bookmarkStart w:id="3" w:name="_GoBack"/>
      <w:bookmarkEnd w:id="3"/>
      <w:r w:rsidRPr="003C6842">
        <w:rPr>
          <w:rFonts w:ascii="Arial" w:hAnsi="Arial" w:cs="Arial"/>
          <w:sz w:val="22"/>
          <w:szCs w:val="22"/>
        </w:rPr>
        <w:t>l-by-pixel analysis to automatically compensate for bright areas of a high contrast scene (Back light) without having to define a window or area.</w:t>
      </w:r>
    </w:p>
    <w:p w:rsidR="00A97700" w:rsidRPr="003C6842" w:rsidRDefault="00A97700" w:rsidP="00A97700">
      <w:pPr>
        <w:keepNext/>
        <w:keepLines/>
        <w:tabs>
          <w:tab w:val="left" w:pos="900"/>
        </w:tabs>
        <w:ind w:left="360"/>
        <w:rPr>
          <w:rFonts w:ascii="Arial" w:hAnsi="Arial" w:cs="Arial"/>
          <w:sz w:val="22"/>
          <w:szCs w:val="22"/>
        </w:rPr>
      </w:pPr>
    </w:p>
    <w:p w:rsidR="00880CC9" w:rsidRPr="003C6842" w:rsidRDefault="00880CC9" w:rsidP="00C94783">
      <w:pPr>
        <w:keepNext/>
        <w:keepLines/>
        <w:numPr>
          <w:ilvl w:val="2"/>
          <w:numId w:val="1"/>
        </w:numPr>
        <w:tabs>
          <w:tab w:val="left" w:pos="900"/>
        </w:tabs>
        <w:rPr>
          <w:rFonts w:ascii="Arial" w:hAnsi="Arial" w:cs="Arial"/>
          <w:sz w:val="22"/>
          <w:szCs w:val="22"/>
        </w:rPr>
      </w:pPr>
      <w:r w:rsidRPr="003C6842">
        <w:rPr>
          <w:rFonts w:ascii="Arial" w:hAnsi="Arial" w:cs="Arial"/>
          <w:sz w:val="22"/>
          <w:szCs w:val="22"/>
        </w:rPr>
        <w:t>HD Characteristics</w:t>
      </w:r>
    </w:p>
    <w:p w:rsidR="00880CC9" w:rsidRPr="003C6842" w:rsidRDefault="00880CC9" w:rsidP="00C94783">
      <w:pPr>
        <w:keepNext/>
        <w:keepLines/>
        <w:numPr>
          <w:ilvl w:val="3"/>
          <w:numId w:val="1"/>
        </w:numPr>
        <w:tabs>
          <w:tab w:val="left" w:pos="900"/>
        </w:tabs>
        <w:rPr>
          <w:rFonts w:ascii="Arial" w:hAnsi="Arial" w:cs="Arial"/>
          <w:sz w:val="22"/>
          <w:szCs w:val="22"/>
        </w:rPr>
      </w:pPr>
      <w:r w:rsidRPr="003C6842">
        <w:rPr>
          <w:rFonts w:ascii="Arial" w:hAnsi="Arial" w:cs="Arial"/>
          <w:sz w:val="22"/>
          <w:szCs w:val="22"/>
        </w:rPr>
        <w:t>The day/night HD camera shall generate HD 720p resolution using H.264 compression.</w:t>
      </w:r>
    </w:p>
    <w:p w:rsidR="00221673" w:rsidRPr="003C6842" w:rsidRDefault="00221673" w:rsidP="00C94783">
      <w:pPr>
        <w:keepNext/>
        <w:keepLines/>
        <w:numPr>
          <w:ilvl w:val="3"/>
          <w:numId w:val="1"/>
        </w:numPr>
        <w:tabs>
          <w:tab w:val="left" w:pos="900"/>
        </w:tabs>
        <w:rPr>
          <w:rFonts w:ascii="Arial" w:hAnsi="Arial" w:cs="Arial"/>
          <w:sz w:val="22"/>
          <w:szCs w:val="22"/>
        </w:rPr>
      </w:pPr>
      <w:r w:rsidRPr="003C6842">
        <w:rPr>
          <w:rFonts w:ascii="Arial" w:hAnsi="Arial" w:cs="Arial"/>
          <w:sz w:val="22"/>
          <w:szCs w:val="22"/>
        </w:rPr>
        <w:t xml:space="preserve">The camera shall generate multiple simultaneous video streams in </w:t>
      </w:r>
      <w:r w:rsidR="005050B7" w:rsidRPr="003C6842">
        <w:rPr>
          <w:rFonts w:ascii="Arial" w:hAnsi="Arial" w:cs="Arial"/>
          <w:sz w:val="22"/>
          <w:szCs w:val="22"/>
        </w:rPr>
        <w:t>H.264 and M-JPEG with configurable frame rates and bandwidth.</w:t>
      </w:r>
    </w:p>
    <w:p w:rsidR="00221673" w:rsidRPr="003C6842" w:rsidRDefault="00221673" w:rsidP="00C94783">
      <w:pPr>
        <w:keepNext/>
        <w:keepLines/>
        <w:numPr>
          <w:ilvl w:val="3"/>
          <w:numId w:val="1"/>
        </w:numPr>
        <w:tabs>
          <w:tab w:val="left" w:pos="900"/>
        </w:tabs>
        <w:rPr>
          <w:rFonts w:ascii="Arial" w:hAnsi="Arial" w:cs="Arial"/>
          <w:sz w:val="22"/>
          <w:szCs w:val="22"/>
        </w:rPr>
      </w:pPr>
      <w:r w:rsidRPr="003C6842">
        <w:rPr>
          <w:rFonts w:ascii="Arial" w:hAnsi="Arial" w:cs="Arial"/>
          <w:sz w:val="22"/>
          <w:szCs w:val="22"/>
        </w:rPr>
        <w:t>The day/night HD camera shall offer the following audio standards:</w:t>
      </w:r>
    </w:p>
    <w:p w:rsidR="00221673" w:rsidRPr="003C6842" w:rsidRDefault="00221673" w:rsidP="00C94783">
      <w:pPr>
        <w:keepNext/>
        <w:keepLines/>
        <w:numPr>
          <w:ilvl w:val="4"/>
          <w:numId w:val="1"/>
        </w:numPr>
        <w:tabs>
          <w:tab w:val="left" w:pos="900"/>
        </w:tabs>
        <w:rPr>
          <w:rFonts w:ascii="Arial" w:hAnsi="Arial" w:cs="Arial"/>
          <w:sz w:val="22"/>
          <w:szCs w:val="22"/>
        </w:rPr>
      </w:pPr>
      <w:r w:rsidRPr="003C6842">
        <w:rPr>
          <w:rFonts w:ascii="Arial" w:hAnsi="Arial" w:cs="Arial"/>
          <w:sz w:val="22"/>
          <w:szCs w:val="22"/>
        </w:rPr>
        <w:t>AAC</w:t>
      </w:r>
    </w:p>
    <w:p w:rsidR="00221673" w:rsidRPr="003C6842" w:rsidRDefault="00221673" w:rsidP="00C94783">
      <w:pPr>
        <w:keepNext/>
        <w:keepLines/>
        <w:numPr>
          <w:ilvl w:val="4"/>
          <w:numId w:val="1"/>
        </w:numPr>
        <w:tabs>
          <w:tab w:val="left" w:pos="900"/>
        </w:tabs>
        <w:rPr>
          <w:rFonts w:ascii="Arial" w:hAnsi="Arial" w:cs="Arial"/>
          <w:sz w:val="22"/>
          <w:szCs w:val="22"/>
        </w:rPr>
      </w:pPr>
      <w:r w:rsidRPr="003C6842">
        <w:rPr>
          <w:rFonts w:ascii="Arial" w:hAnsi="Arial" w:cs="Arial"/>
          <w:sz w:val="22"/>
          <w:szCs w:val="22"/>
        </w:rPr>
        <w:t>G.711, 8 kHz sampling rate</w:t>
      </w:r>
    </w:p>
    <w:p w:rsidR="00221673" w:rsidRPr="003C6842" w:rsidRDefault="00221673" w:rsidP="00422F44">
      <w:pPr>
        <w:numPr>
          <w:ilvl w:val="4"/>
          <w:numId w:val="1"/>
        </w:numPr>
        <w:tabs>
          <w:tab w:val="left" w:pos="900"/>
        </w:tabs>
        <w:rPr>
          <w:rFonts w:ascii="Arial" w:hAnsi="Arial" w:cs="Arial"/>
          <w:sz w:val="22"/>
          <w:szCs w:val="22"/>
        </w:rPr>
      </w:pPr>
      <w:r w:rsidRPr="003C6842">
        <w:rPr>
          <w:rFonts w:ascii="Arial" w:hAnsi="Arial" w:cs="Arial"/>
          <w:sz w:val="22"/>
          <w:szCs w:val="22"/>
        </w:rPr>
        <w:t>L16, 16 kHz sampling rate</w:t>
      </w:r>
    </w:p>
    <w:p w:rsidR="0034417F" w:rsidRPr="003C6842" w:rsidRDefault="0034417F" w:rsidP="0034417F">
      <w:pPr>
        <w:tabs>
          <w:tab w:val="left" w:pos="900"/>
        </w:tabs>
        <w:ind w:left="1152"/>
        <w:rPr>
          <w:rFonts w:ascii="Arial" w:hAnsi="Arial" w:cs="Arial"/>
          <w:sz w:val="22"/>
          <w:szCs w:val="22"/>
        </w:rPr>
      </w:pPr>
    </w:p>
    <w:p w:rsidR="0034417F" w:rsidRPr="003C6842" w:rsidRDefault="002A4D54" w:rsidP="00422F44">
      <w:pPr>
        <w:keepNext/>
        <w:keepLines/>
        <w:numPr>
          <w:ilvl w:val="2"/>
          <w:numId w:val="1"/>
        </w:numPr>
        <w:tabs>
          <w:tab w:val="left" w:pos="900"/>
        </w:tabs>
        <w:rPr>
          <w:rFonts w:ascii="Arial" w:hAnsi="Arial" w:cs="Arial"/>
          <w:sz w:val="22"/>
          <w:szCs w:val="22"/>
        </w:rPr>
      </w:pPr>
      <w:r w:rsidRPr="003C6842">
        <w:rPr>
          <w:rFonts w:ascii="Arial" w:hAnsi="Arial" w:cs="Arial"/>
          <w:sz w:val="22"/>
          <w:szCs w:val="22"/>
        </w:rPr>
        <w:lastRenderedPageBreak/>
        <w:t>Installation Requirements</w:t>
      </w:r>
    </w:p>
    <w:p w:rsidR="005050B7" w:rsidRPr="003C6842" w:rsidRDefault="00221673"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 xml:space="preserve">The day/night HD camera shall be capable of operating in an outdoor environment within the following temperature range: </w:t>
      </w:r>
    </w:p>
    <w:p w:rsidR="00221673" w:rsidRPr="003C6842" w:rsidRDefault="00466EF7" w:rsidP="005050B7">
      <w:pPr>
        <w:keepNext/>
        <w:keepLines/>
        <w:numPr>
          <w:ilvl w:val="4"/>
          <w:numId w:val="1"/>
        </w:numPr>
        <w:tabs>
          <w:tab w:val="left" w:pos="900"/>
        </w:tabs>
        <w:rPr>
          <w:rFonts w:ascii="Arial" w:hAnsi="Arial" w:cs="Arial"/>
          <w:sz w:val="22"/>
          <w:szCs w:val="22"/>
        </w:rPr>
      </w:pPr>
      <w:r w:rsidRPr="003C6842">
        <w:rPr>
          <w:rFonts w:ascii="Arial" w:hAnsi="Arial" w:cs="Arial"/>
          <w:sz w:val="22"/>
          <w:szCs w:val="22"/>
        </w:rPr>
        <w:t xml:space="preserve">[IVA models: </w:t>
      </w:r>
      <w:r w:rsidR="00221673" w:rsidRPr="003C6842">
        <w:rPr>
          <w:rFonts w:ascii="Arial" w:hAnsi="Arial" w:cs="Arial"/>
          <w:sz w:val="22"/>
          <w:szCs w:val="22"/>
        </w:rPr>
        <w:t>-</w:t>
      </w:r>
      <w:r w:rsidR="006161A8">
        <w:rPr>
          <w:rFonts w:ascii="Arial" w:hAnsi="Arial" w:cs="Arial"/>
          <w:sz w:val="22"/>
          <w:szCs w:val="22"/>
        </w:rPr>
        <w:t>5</w:t>
      </w:r>
      <w:r w:rsidR="00221673" w:rsidRPr="003C6842">
        <w:rPr>
          <w:rFonts w:ascii="Arial" w:hAnsi="Arial" w:cs="Arial"/>
          <w:sz w:val="22"/>
          <w:szCs w:val="22"/>
        </w:rPr>
        <w:t>0°C to +50°C (-</w:t>
      </w:r>
      <w:r w:rsidR="006161A8">
        <w:rPr>
          <w:rFonts w:ascii="Arial" w:hAnsi="Arial" w:cs="Arial"/>
          <w:sz w:val="22"/>
          <w:szCs w:val="22"/>
        </w:rPr>
        <w:t>58</w:t>
      </w:r>
      <w:r w:rsidR="00221673" w:rsidRPr="003C6842">
        <w:rPr>
          <w:rFonts w:ascii="Arial" w:hAnsi="Arial" w:cs="Arial"/>
          <w:sz w:val="22"/>
          <w:szCs w:val="22"/>
        </w:rPr>
        <w:t>°F to 122°F).</w:t>
      </w:r>
      <w:r w:rsidRPr="003C6842">
        <w:rPr>
          <w:rFonts w:ascii="Arial" w:hAnsi="Arial" w:cs="Arial"/>
          <w:sz w:val="22"/>
          <w:szCs w:val="22"/>
        </w:rPr>
        <w:t>]</w:t>
      </w:r>
    </w:p>
    <w:p w:rsidR="00466EF7" w:rsidRPr="003C6842" w:rsidRDefault="00466EF7" w:rsidP="005050B7">
      <w:pPr>
        <w:keepNext/>
        <w:keepLines/>
        <w:numPr>
          <w:ilvl w:val="4"/>
          <w:numId w:val="1"/>
        </w:numPr>
        <w:tabs>
          <w:tab w:val="left" w:pos="900"/>
        </w:tabs>
        <w:rPr>
          <w:rFonts w:ascii="Arial" w:hAnsi="Arial" w:cs="Arial"/>
          <w:sz w:val="22"/>
          <w:szCs w:val="22"/>
        </w:rPr>
      </w:pPr>
      <w:r w:rsidRPr="003C6842">
        <w:rPr>
          <w:rFonts w:ascii="Arial" w:hAnsi="Arial" w:cs="Arial"/>
          <w:sz w:val="22"/>
          <w:szCs w:val="22"/>
        </w:rPr>
        <w:t>[Non-IVA models: -</w:t>
      </w:r>
      <w:r w:rsidR="006161A8">
        <w:rPr>
          <w:rFonts w:ascii="Arial" w:hAnsi="Arial" w:cs="Arial"/>
          <w:sz w:val="22"/>
          <w:szCs w:val="22"/>
        </w:rPr>
        <w:t>5</w:t>
      </w:r>
      <w:r w:rsidRPr="003C6842">
        <w:rPr>
          <w:rFonts w:ascii="Arial" w:hAnsi="Arial" w:cs="Arial"/>
          <w:sz w:val="22"/>
          <w:szCs w:val="22"/>
        </w:rPr>
        <w:t>0°C to +55°C (-</w:t>
      </w:r>
      <w:r w:rsidR="006161A8">
        <w:rPr>
          <w:rFonts w:ascii="Arial" w:hAnsi="Arial" w:cs="Arial"/>
          <w:sz w:val="22"/>
          <w:szCs w:val="22"/>
        </w:rPr>
        <w:t>58</w:t>
      </w:r>
      <w:r w:rsidRPr="003C6842">
        <w:rPr>
          <w:rFonts w:ascii="Arial" w:hAnsi="Arial" w:cs="Arial"/>
          <w:sz w:val="22"/>
          <w:szCs w:val="22"/>
        </w:rPr>
        <w:t>°F to 131°F).]</w:t>
      </w:r>
    </w:p>
    <w:p w:rsidR="006161A8" w:rsidRPr="006161A8" w:rsidRDefault="006161A8" w:rsidP="00422F44">
      <w:pPr>
        <w:keepNext/>
        <w:keepLines/>
        <w:numPr>
          <w:ilvl w:val="3"/>
          <w:numId w:val="1"/>
        </w:numPr>
        <w:tabs>
          <w:tab w:val="left" w:pos="900"/>
        </w:tabs>
        <w:rPr>
          <w:rFonts w:ascii="Arial" w:hAnsi="Arial" w:cs="Arial"/>
          <w:sz w:val="22"/>
          <w:szCs w:val="22"/>
        </w:rPr>
      </w:pPr>
      <w:r>
        <w:rPr>
          <w:rFonts w:ascii="Arial" w:hAnsi="Arial" w:cs="Arial"/>
          <w:sz w:val="22"/>
          <w:szCs w:val="22"/>
        </w:rPr>
        <w:t>T</w:t>
      </w:r>
      <w:r w:rsidRPr="003C6842">
        <w:rPr>
          <w:rFonts w:ascii="Arial" w:hAnsi="Arial" w:cs="Arial"/>
          <w:sz w:val="22"/>
          <w:szCs w:val="22"/>
        </w:rPr>
        <w:t>he day/night HD camera shall</w:t>
      </w:r>
      <w:r>
        <w:rPr>
          <w:rFonts w:ascii="Arial" w:hAnsi="Arial" w:cs="Arial"/>
          <w:sz w:val="22"/>
          <w:szCs w:val="22"/>
        </w:rPr>
        <w:t xml:space="preserve"> offer a cold start temperature of -20°C (-4°F).</w:t>
      </w:r>
    </w:p>
    <w:p w:rsidR="002A4D54" w:rsidRPr="003C6842" w:rsidRDefault="00BD4D0B"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The day/night HD camera s</w:t>
      </w:r>
      <w:r w:rsidR="002A4D54" w:rsidRPr="003C6842">
        <w:rPr>
          <w:rFonts w:ascii="Arial" w:hAnsi="Arial" w:cs="Arial"/>
          <w:sz w:val="22"/>
          <w:szCs w:val="22"/>
        </w:rPr>
        <w:t>hall have power and alarm cable connectors which can be removed when the camera is mounted</w:t>
      </w:r>
      <w:r w:rsidR="0034417F" w:rsidRPr="003C6842">
        <w:rPr>
          <w:rFonts w:ascii="Arial" w:hAnsi="Arial" w:cs="Arial"/>
          <w:sz w:val="22"/>
          <w:szCs w:val="22"/>
        </w:rPr>
        <w:t>.</w:t>
      </w:r>
    </w:p>
    <w:p w:rsidR="00804493" w:rsidRPr="003C6842" w:rsidRDefault="00762266"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The day/night HD camera s</w:t>
      </w:r>
      <w:r w:rsidR="00804493" w:rsidRPr="003C6842">
        <w:rPr>
          <w:rFonts w:ascii="Arial" w:hAnsi="Arial" w:cs="Arial"/>
          <w:sz w:val="22"/>
          <w:szCs w:val="22"/>
        </w:rPr>
        <w:t>hall provide power, video, and control via an Ethernet connection.</w:t>
      </w:r>
    </w:p>
    <w:p w:rsidR="00762266" w:rsidRPr="003C6842" w:rsidRDefault="00762266"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The day/night IP camera shall be capable of simultaneous connection to both PoE and 12 VDC / 24 VAC power supplies.</w:t>
      </w:r>
    </w:p>
    <w:p w:rsidR="00762266" w:rsidRPr="003C6842" w:rsidRDefault="00762266"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The day/night HD camera shall accept CS and C mount type lenses and detect automatically the type of lens used and optimize performance accordingly.</w:t>
      </w:r>
    </w:p>
    <w:p w:rsidR="00281EAF" w:rsidRPr="003C6842" w:rsidRDefault="00281EAF" w:rsidP="00281EAF">
      <w:pPr>
        <w:numPr>
          <w:ilvl w:val="3"/>
          <w:numId w:val="1"/>
        </w:numPr>
        <w:tabs>
          <w:tab w:val="left" w:pos="900"/>
        </w:tabs>
        <w:rPr>
          <w:rFonts w:ascii="Arial" w:hAnsi="Arial" w:cs="Arial"/>
          <w:sz w:val="22"/>
          <w:szCs w:val="22"/>
        </w:rPr>
      </w:pPr>
      <w:r w:rsidRPr="003C6842">
        <w:rPr>
          <w:rFonts w:ascii="Arial" w:hAnsi="Arial" w:cs="Arial"/>
          <w:sz w:val="22"/>
          <w:szCs w:val="22"/>
        </w:rPr>
        <w:t xml:space="preserve">The day/night HD camera shall provide a lens wizard </w:t>
      </w:r>
      <w:r>
        <w:rPr>
          <w:rFonts w:ascii="Arial" w:hAnsi="Arial" w:cs="Arial"/>
          <w:sz w:val="22"/>
          <w:szCs w:val="22"/>
        </w:rPr>
        <w:t xml:space="preserve">for local or remote control of the motorized </w:t>
      </w:r>
      <w:r w:rsidRPr="003C6842">
        <w:rPr>
          <w:rFonts w:ascii="Arial" w:hAnsi="Arial" w:cs="Arial"/>
          <w:sz w:val="22"/>
          <w:szCs w:val="22"/>
        </w:rPr>
        <w:t xml:space="preserve">lens back focus </w:t>
      </w:r>
      <w:r>
        <w:rPr>
          <w:rFonts w:ascii="Arial" w:hAnsi="Arial" w:cs="Arial"/>
          <w:sz w:val="22"/>
          <w:szCs w:val="22"/>
        </w:rPr>
        <w:t>system</w:t>
      </w:r>
      <w:r w:rsidRPr="003C6842">
        <w:rPr>
          <w:rFonts w:ascii="Arial" w:hAnsi="Arial" w:cs="Arial"/>
          <w:sz w:val="22"/>
          <w:szCs w:val="22"/>
        </w:rPr>
        <w:t xml:space="preserve"> to allow focusing at maximum lens opening to ensure that the object</w:t>
      </w:r>
      <w:r>
        <w:rPr>
          <w:rFonts w:ascii="Arial" w:hAnsi="Arial" w:cs="Arial"/>
          <w:sz w:val="22"/>
          <w:szCs w:val="22"/>
        </w:rPr>
        <w:t>s</w:t>
      </w:r>
      <w:r w:rsidRPr="003C6842">
        <w:rPr>
          <w:rFonts w:ascii="Arial" w:hAnsi="Arial" w:cs="Arial"/>
          <w:sz w:val="22"/>
          <w:szCs w:val="22"/>
        </w:rPr>
        <w:t xml:space="preserve"> of interest within the field of view always remain in focus. </w:t>
      </w:r>
    </w:p>
    <w:p w:rsidR="002A4D54" w:rsidRPr="003C6842" w:rsidRDefault="00762266" w:rsidP="00422F44">
      <w:pPr>
        <w:numPr>
          <w:ilvl w:val="3"/>
          <w:numId w:val="1"/>
        </w:numPr>
        <w:tabs>
          <w:tab w:val="left" w:pos="900"/>
        </w:tabs>
        <w:rPr>
          <w:rFonts w:ascii="Arial" w:hAnsi="Arial" w:cs="Arial"/>
          <w:sz w:val="22"/>
          <w:szCs w:val="22"/>
        </w:rPr>
      </w:pPr>
      <w:r w:rsidRPr="003C6842">
        <w:rPr>
          <w:rFonts w:ascii="Arial" w:hAnsi="Arial" w:cs="Arial"/>
          <w:sz w:val="22"/>
          <w:szCs w:val="22"/>
        </w:rPr>
        <w:t>The day/night HD camera s</w:t>
      </w:r>
      <w:r w:rsidR="002A4D54" w:rsidRPr="003C6842">
        <w:rPr>
          <w:rFonts w:ascii="Arial" w:hAnsi="Arial" w:cs="Arial"/>
          <w:sz w:val="22"/>
          <w:szCs w:val="22"/>
        </w:rPr>
        <w:t>hall provide a multi-language on-screen display.</w:t>
      </w:r>
    </w:p>
    <w:p w:rsidR="00C2454F" w:rsidRPr="003C6842" w:rsidRDefault="00C2454F" w:rsidP="00C2454F">
      <w:pPr>
        <w:tabs>
          <w:tab w:val="left" w:pos="900"/>
        </w:tabs>
        <w:ind w:left="1152"/>
        <w:rPr>
          <w:rFonts w:ascii="Arial" w:hAnsi="Arial" w:cs="Arial"/>
          <w:sz w:val="22"/>
          <w:szCs w:val="22"/>
        </w:rPr>
      </w:pPr>
    </w:p>
    <w:p w:rsidR="00762266" w:rsidRPr="003C6842" w:rsidRDefault="00762266" w:rsidP="00422F44">
      <w:pPr>
        <w:keepNext/>
        <w:keepLines/>
        <w:numPr>
          <w:ilvl w:val="2"/>
          <w:numId w:val="1"/>
        </w:numPr>
        <w:tabs>
          <w:tab w:val="left" w:pos="900"/>
        </w:tabs>
        <w:rPr>
          <w:rFonts w:ascii="Arial" w:hAnsi="Arial" w:cs="Arial"/>
          <w:sz w:val="22"/>
          <w:szCs w:val="22"/>
        </w:rPr>
      </w:pPr>
      <w:r w:rsidRPr="003C6842">
        <w:rPr>
          <w:rFonts w:ascii="Arial" w:hAnsi="Arial" w:cs="Arial"/>
          <w:sz w:val="22"/>
          <w:szCs w:val="22"/>
        </w:rPr>
        <w:t>Storage Management</w:t>
      </w:r>
    </w:p>
    <w:p w:rsidR="004C41DE" w:rsidRPr="003C6842" w:rsidRDefault="004C41DE"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The day/night HD camera shall support iSCSI devices to allow video stream to be recorded directly to an iSCSI RAID array.</w:t>
      </w:r>
    </w:p>
    <w:p w:rsidR="00762266" w:rsidRPr="003C6842" w:rsidRDefault="00762266"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The day/night IP camera shall support iSCSI storage targets to enable the camera to function as a conventional DVR.</w:t>
      </w:r>
    </w:p>
    <w:p w:rsidR="00762266" w:rsidRPr="003C6842" w:rsidRDefault="00762266"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 xml:space="preserve">The day/night IP camera shall have a microSD card slot that uses </w:t>
      </w:r>
      <w:r w:rsidR="00D14254" w:rsidRPr="003C6842">
        <w:rPr>
          <w:rFonts w:ascii="Arial" w:hAnsi="Arial" w:cs="Arial"/>
          <w:sz w:val="22"/>
          <w:szCs w:val="22"/>
        </w:rPr>
        <w:t>standard;</w:t>
      </w:r>
      <w:r w:rsidRPr="003C6842">
        <w:rPr>
          <w:rFonts w:ascii="Arial" w:hAnsi="Arial" w:cs="Arial"/>
          <w:sz w:val="22"/>
          <w:szCs w:val="22"/>
        </w:rPr>
        <w:t xml:space="preserve"> off-the-shelf microSD </w:t>
      </w:r>
      <w:r w:rsidR="00C447E7" w:rsidRPr="003C6842">
        <w:rPr>
          <w:rFonts w:ascii="Arial" w:hAnsi="Arial" w:cs="Arial"/>
          <w:sz w:val="22"/>
          <w:szCs w:val="22"/>
        </w:rPr>
        <w:t xml:space="preserve">(SDHC and SDXC) </w:t>
      </w:r>
      <w:r w:rsidRPr="003C6842">
        <w:rPr>
          <w:rFonts w:ascii="Arial" w:hAnsi="Arial" w:cs="Arial"/>
          <w:sz w:val="22"/>
          <w:szCs w:val="22"/>
        </w:rPr>
        <w:t>cards for local storage</w:t>
      </w:r>
      <w:r w:rsidR="00880CC9" w:rsidRPr="003C6842">
        <w:rPr>
          <w:rFonts w:ascii="Arial" w:hAnsi="Arial" w:cs="Arial"/>
          <w:sz w:val="22"/>
          <w:szCs w:val="22"/>
        </w:rPr>
        <w:t xml:space="preserve"> (up to </w:t>
      </w:r>
      <w:r w:rsidR="00C447E7" w:rsidRPr="003C6842">
        <w:rPr>
          <w:rFonts w:ascii="Arial" w:hAnsi="Arial" w:cs="Arial"/>
          <w:sz w:val="22"/>
          <w:szCs w:val="22"/>
        </w:rPr>
        <w:t>2</w:t>
      </w:r>
      <w:r w:rsidR="00880CC9" w:rsidRPr="003C6842">
        <w:rPr>
          <w:rFonts w:ascii="Arial" w:hAnsi="Arial" w:cs="Arial"/>
          <w:sz w:val="22"/>
          <w:szCs w:val="22"/>
        </w:rPr>
        <w:t xml:space="preserve"> TB)</w:t>
      </w:r>
      <w:r w:rsidRPr="003C6842">
        <w:rPr>
          <w:rFonts w:ascii="Arial" w:hAnsi="Arial" w:cs="Arial"/>
          <w:sz w:val="22"/>
          <w:szCs w:val="22"/>
        </w:rPr>
        <w:t>.</w:t>
      </w:r>
    </w:p>
    <w:p w:rsidR="00762266" w:rsidRPr="003C6842" w:rsidRDefault="00762266"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The local storage feature shall be capable of storage for Automatic Network Replenishment (ANR).</w:t>
      </w:r>
    </w:p>
    <w:p w:rsidR="00762266" w:rsidRPr="003C6842" w:rsidRDefault="00762266" w:rsidP="00762266">
      <w:pPr>
        <w:keepNext/>
        <w:keepLines/>
        <w:tabs>
          <w:tab w:val="left" w:pos="900"/>
        </w:tabs>
        <w:ind w:left="792"/>
        <w:rPr>
          <w:rFonts w:ascii="Arial" w:hAnsi="Arial" w:cs="Arial"/>
          <w:sz w:val="22"/>
          <w:szCs w:val="22"/>
        </w:rPr>
      </w:pPr>
      <w:r w:rsidRPr="003C6842">
        <w:rPr>
          <w:rFonts w:ascii="Arial" w:hAnsi="Arial" w:cs="Arial"/>
          <w:sz w:val="22"/>
          <w:szCs w:val="22"/>
        </w:rPr>
        <w:t xml:space="preserve"> </w:t>
      </w:r>
    </w:p>
    <w:p w:rsidR="00E820B9" w:rsidRPr="003C6842" w:rsidRDefault="00C2454F" w:rsidP="00422F44">
      <w:pPr>
        <w:keepNext/>
        <w:keepLines/>
        <w:numPr>
          <w:ilvl w:val="2"/>
          <w:numId w:val="1"/>
        </w:numPr>
        <w:tabs>
          <w:tab w:val="left" w:pos="900"/>
        </w:tabs>
        <w:rPr>
          <w:rFonts w:ascii="Arial" w:hAnsi="Arial" w:cs="Arial"/>
          <w:sz w:val="22"/>
          <w:szCs w:val="22"/>
        </w:rPr>
      </w:pPr>
      <w:r w:rsidRPr="003C6842">
        <w:rPr>
          <w:rFonts w:ascii="Arial" w:hAnsi="Arial" w:cs="Arial"/>
          <w:sz w:val="22"/>
          <w:szCs w:val="22"/>
        </w:rPr>
        <w:t>Alarm Handling Features:</w:t>
      </w:r>
    </w:p>
    <w:p w:rsidR="00C2454F" w:rsidRPr="003C6842" w:rsidRDefault="00772B01"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 xml:space="preserve">The day/night </w:t>
      </w:r>
      <w:r w:rsidR="00762266" w:rsidRPr="003C6842">
        <w:rPr>
          <w:rFonts w:ascii="Arial" w:hAnsi="Arial" w:cs="Arial"/>
          <w:sz w:val="22"/>
          <w:szCs w:val="22"/>
        </w:rPr>
        <w:t>HD</w:t>
      </w:r>
      <w:r w:rsidRPr="003C6842">
        <w:rPr>
          <w:rFonts w:ascii="Arial" w:hAnsi="Arial" w:cs="Arial"/>
          <w:sz w:val="22"/>
          <w:szCs w:val="22"/>
        </w:rPr>
        <w:t xml:space="preserve"> camera shall p</w:t>
      </w:r>
      <w:r w:rsidR="00C2454F" w:rsidRPr="003C6842">
        <w:rPr>
          <w:rFonts w:ascii="Arial" w:hAnsi="Arial" w:cs="Arial"/>
          <w:sz w:val="22"/>
          <w:szCs w:val="22"/>
        </w:rPr>
        <w:t>rovide an alarm input that may be triggered by either a normally opened or normally closed contact.</w:t>
      </w:r>
    </w:p>
    <w:p w:rsidR="00C2454F" w:rsidRPr="003C6842" w:rsidRDefault="00762266"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The day/night HD</w:t>
      </w:r>
      <w:r w:rsidR="00772B01" w:rsidRPr="003C6842">
        <w:rPr>
          <w:rFonts w:ascii="Arial" w:hAnsi="Arial" w:cs="Arial"/>
          <w:sz w:val="22"/>
          <w:szCs w:val="22"/>
        </w:rPr>
        <w:t xml:space="preserve"> camera shall p</w:t>
      </w:r>
      <w:r w:rsidR="00C2454F" w:rsidRPr="003C6842">
        <w:rPr>
          <w:rFonts w:ascii="Arial" w:hAnsi="Arial" w:cs="Arial"/>
          <w:sz w:val="22"/>
          <w:szCs w:val="22"/>
        </w:rPr>
        <w:t xml:space="preserve">rovide the capability on alarm to display up to a </w:t>
      </w:r>
      <w:r w:rsidR="00281EAF">
        <w:rPr>
          <w:rFonts w:ascii="Arial" w:hAnsi="Arial" w:cs="Arial"/>
          <w:sz w:val="22"/>
          <w:szCs w:val="22"/>
        </w:rPr>
        <w:t>31</w:t>
      </w:r>
      <w:r w:rsidR="00C2454F" w:rsidRPr="003C6842">
        <w:rPr>
          <w:rFonts w:ascii="Arial" w:hAnsi="Arial" w:cs="Arial"/>
          <w:sz w:val="22"/>
          <w:szCs w:val="22"/>
        </w:rPr>
        <w:t xml:space="preserve"> character, programmable alarm message.</w:t>
      </w:r>
    </w:p>
    <w:p w:rsidR="00C2454F" w:rsidRDefault="00762266"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The day/night HD</w:t>
      </w:r>
      <w:r w:rsidR="00772B01" w:rsidRPr="003C6842">
        <w:rPr>
          <w:rFonts w:ascii="Arial" w:hAnsi="Arial" w:cs="Arial"/>
          <w:sz w:val="22"/>
          <w:szCs w:val="22"/>
        </w:rPr>
        <w:t xml:space="preserve"> camera shall p</w:t>
      </w:r>
      <w:r w:rsidR="00C2454F" w:rsidRPr="003C6842">
        <w:rPr>
          <w:rFonts w:ascii="Arial" w:hAnsi="Arial" w:cs="Arial"/>
          <w:sz w:val="22"/>
          <w:szCs w:val="22"/>
        </w:rPr>
        <w:t>rovide a relay output that may be selected for normally opened or normally closed operation. The relay can be activated from an external alarm input to the camera, manual activation from the browser, upon video motion detection,</w:t>
      </w:r>
      <w:r w:rsidR="00281EAF">
        <w:rPr>
          <w:rFonts w:ascii="Arial" w:hAnsi="Arial" w:cs="Arial"/>
          <w:sz w:val="22"/>
          <w:szCs w:val="22"/>
        </w:rPr>
        <w:t xml:space="preserve"> an alarm task script </w:t>
      </w:r>
      <w:del w:id="4" w:author="Richard Kwiatkowski" w:date="2012-11-14T08:18:00Z">
        <w:r w:rsidR="00C2454F" w:rsidRPr="003C6842" w:rsidDel="008A67F5">
          <w:rPr>
            <w:rFonts w:ascii="Arial" w:hAnsi="Arial" w:cs="Arial"/>
            <w:sz w:val="22"/>
            <w:szCs w:val="22"/>
          </w:rPr>
          <w:delText xml:space="preserve"> </w:delText>
        </w:r>
      </w:del>
      <w:r w:rsidR="00C2454F" w:rsidRPr="003C6842">
        <w:rPr>
          <w:rFonts w:ascii="Arial" w:hAnsi="Arial" w:cs="Arial"/>
          <w:sz w:val="22"/>
          <w:szCs w:val="22"/>
        </w:rPr>
        <w:t>or video loss.</w:t>
      </w:r>
    </w:p>
    <w:p w:rsidR="00281EAF" w:rsidRPr="003C6842" w:rsidRDefault="00281EAF" w:rsidP="00422F44">
      <w:pPr>
        <w:keepNext/>
        <w:keepLines/>
        <w:numPr>
          <w:ilvl w:val="3"/>
          <w:numId w:val="1"/>
        </w:numPr>
        <w:tabs>
          <w:tab w:val="left" w:pos="900"/>
        </w:tabs>
        <w:rPr>
          <w:rFonts w:ascii="Arial" w:hAnsi="Arial" w:cs="Arial"/>
          <w:sz w:val="22"/>
          <w:szCs w:val="22"/>
        </w:rPr>
      </w:pPr>
      <w:r>
        <w:rPr>
          <w:rFonts w:ascii="Arial" w:hAnsi="Arial" w:cs="Arial"/>
          <w:sz w:val="22"/>
          <w:szCs w:val="22"/>
        </w:rPr>
        <w:t>The day/night HD camera shall provide email alarm messaging with optional JPEG posting</w:t>
      </w:r>
    </w:p>
    <w:p w:rsidR="00D97090" w:rsidRPr="003C6842" w:rsidRDefault="00D97090" w:rsidP="00A67659">
      <w:pPr>
        <w:tabs>
          <w:tab w:val="left" w:pos="900"/>
        </w:tabs>
        <w:ind w:left="1152"/>
        <w:rPr>
          <w:rFonts w:ascii="Arial" w:hAnsi="Arial" w:cs="Arial"/>
          <w:sz w:val="22"/>
          <w:szCs w:val="22"/>
        </w:rPr>
      </w:pPr>
    </w:p>
    <w:p w:rsidR="006E4349" w:rsidRPr="003C6842" w:rsidRDefault="006E4349" w:rsidP="007D10AF">
      <w:pPr>
        <w:keepNext/>
        <w:keepLines/>
        <w:numPr>
          <w:ilvl w:val="2"/>
          <w:numId w:val="1"/>
        </w:numPr>
        <w:tabs>
          <w:tab w:val="left" w:pos="900"/>
        </w:tabs>
        <w:rPr>
          <w:rFonts w:ascii="Arial" w:hAnsi="Arial" w:cs="Arial"/>
          <w:sz w:val="22"/>
          <w:szCs w:val="22"/>
        </w:rPr>
      </w:pPr>
      <w:r w:rsidRPr="003C6842">
        <w:rPr>
          <w:rFonts w:ascii="Arial" w:hAnsi="Arial" w:cs="Arial"/>
          <w:sz w:val="22"/>
          <w:szCs w:val="22"/>
        </w:rPr>
        <w:lastRenderedPageBreak/>
        <w:t>IP Connectivity</w:t>
      </w:r>
    </w:p>
    <w:p w:rsidR="00772B01" w:rsidRPr="003C6842" w:rsidRDefault="00762266"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The day/night HD</w:t>
      </w:r>
      <w:r w:rsidR="00772B01" w:rsidRPr="003C6842">
        <w:rPr>
          <w:rFonts w:ascii="Arial" w:hAnsi="Arial" w:cs="Arial"/>
          <w:sz w:val="22"/>
          <w:szCs w:val="22"/>
        </w:rPr>
        <w:t xml:space="preserve"> camera shall allow full camera control and configuration capabilities over the network.</w:t>
      </w:r>
    </w:p>
    <w:p w:rsidR="00772B01" w:rsidRPr="003C6842" w:rsidRDefault="00762266"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The day/night HD</w:t>
      </w:r>
      <w:r w:rsidR="00772B01" w:rsidRPr="003C6842">
        <w:rPr>
          <w:rFonts w:ascii="Arial" w:hAnsi="Arial" w:cs="Arial"/>
          <w:sz w:val="22"/>
          <w:szCs w:val="22"/>
        </w:rPr>
        <w:t xml:space="preserve"> camera shall offer Power over Ethernet (IEEE 802.3a</w:t>
      </w:r>
      <w:r w:rsidR="009A02EC" w:rsidRPr="003C6842">
        <w:rPr>
          <w:rFonts w:ascii="Arial" w:hAnsi="Arial" w:cs="Arial"/>
          <w:sz w:val="22"/>
          <w:szCs w:val="22"/>
        </w:rPr>
        <w:t>t</w:t>
      </w:r>
      <w:r w:rsidR="00772B01" w:rsidRPr="003C6842">
        <w:rPr>
          <w:rFonts w:ascii="Arial" w:hAnsi="Arial" w:cs="Arial"/>
          <w:sz w:val="22"/>
          <w:szCs w:val="22"/>
        </w:rPr>
        <w:t xml:space="preserve"> Class 3) for indoor applications.</w:t>
      </w:r>
    </w:p>
    <w:p w:rsidR="0029599B" w:rsidRPr="003C6842" w:rsidRDefault="00762266"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The day/night HD</w:t>
      </w:r>
      <w:r w:rsidR="0029599B" w:rsidRPr="003C6842">
        <w:rPr>
          <w:rFonts w:ascii="Arial" w:hAnsi="Arial" w:cs="Arial"/>
          <w:sz w:val="22"/>
          <w:szCs w:val="22"/>
        </w:rPr>
        <w:t xml:space="preserve"> camera shall offer Pan </w:t>
      </w:r>
      <w:r w:rsidR="00C774D9" w:rsidRPr="003C6842">
        <w:rPr>
          <w:rFonts w:ascii="Arial" w:hAnsi="Arial" w:cs="Arial"/>
          <w:sz w:val="22"/>
          <w:szCs w:val="22"/>
        </w:rPr>
        <w:t>and</w:t>
      </w:r>
      <w:r w:rsidR="0029599B" w:rsidRPr="003C6842">
        <w:rPr>
          <w:rFonts w:ascii="Arial" w:hAnsi="Arial" w:cs="Arial"/>
          <w:sz w:val="22"/>
          <w:szCs w:val="22"/>
        </w:rPr>
        <w:t xml:space="preserve"> Tilt control of PT receiver over the network.</w:t>
      </w:r>
    </w:p>
    <w:p w:rsidR="00772B01" w:rsidRPr="003C6842" w:rsidRDefault="00772B01"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 xml:space="preserve">The day/night </w:t>
      </w:r>
      <w:r w:rsidR="00762266" w:rsidRPr="003C6842">
        <w:rPr>
          <w:rFonts w:ascii="Arial" w:hAnsi="Arial" w:cs="Arial"/>
          <w:sz w:val="22"/>
          <w:szCs w:val="22"/>
        </w:rPr>
        <w:t>HD</w:t>
      </w:r>
      <w:r w:rsidRPr="003C6842">
        <w:rPr>
          <w:rFonts w:ascii="Arial" w:hAnsi="Arial" w:cs="Arial"/>
          <w:sz w:val="22"/>
          <w:szCs w:val="22"/>
        </w:rPr>
        <w:t xml:space="preserve"> camera shall deliver </w:t>
      </w:r>
      <w:r w:rsidR="00466EF7" w:rsidRPr="003C6842">
        <w:rPr>
          <w:rFonts w:ascii="Arial" w:hAnsi="Arial" w:cs="Arial"/>
          <w:sz w:val="22"/>
          <w:szCs w:val="22"/>
        </w:rPr>
        <w:t>72</w:t>
      </w:r>
      <w:r w:rsidR="00762266" w:rsidRPr="003C6842">
        <w:rPr>
          <w:rFonts w:ascii="Arial" w:hAnsi="Arial" w:cs="Arial"/>
          <w:sz w:val="22"/>
          <w:szCs w:val="22"/>
        </w:rPr>
        <w:t>0p</w:t>
      </w:r>
      <w:r w:rsidR="009F1070" w:rsidRPr="003C6842">
        <w:rPr>
          <w:rFonts w:ascii="Arial" w:hAnsi="Arial" w:cs="Arial"/>
          <w:sz w:val="22"/>
          <w:szCs w:val="22"/>
        </w:rPr>
        <w:t xml:space="preserve"> HD</w:t>
      </w:r>
      <w:r w:rsidRPr="003C6842">
        <w:rPr>
          <w:rFonts w:ascii="Arial" w:hAnsi="Arial" w:cs="Arial"/>
          <w:sz w:val="22"/>
          <w:szCs w:val="22"/>
        </w:rPr>
        <w:t xml:space="preserve"> video, at rates up to </w:t>
      </w:r>
      <w:r w:rsidR="00466EF7" w:rsidRPr="003C6842">
        <w:rPr>
          <w:rFonts w:ascii="Arial" w:hAnsi="Arial" w:cs="Arial"/>
          <w:sz w:val="22"/>
          <w:szCs w:val="22"/>
        </w:rPr>
        <w:t>60</w:t>
      </w:r>
      <w:r w:rsidRPr="003C6842">
        <w:rPr>
          <w:rFonts w:ascii="Arial" w:hAnsi="Arial" w:cs="Arial"/>
          <w:sz w:val="22"/>
          <w:szCs w:val="22"/>
        </w:rPr>
        <w:t xml:space="preserve"> images per second, via TCP/IP over </w:t>
      </w:r>
      <w:r w:rsidR="005F00CD" w:rsidRPr="003C6842">
        <w:rPr>
          <w:rFonts w:ascii="Arial" w:hAnsi="Arial" w:cs="Arial"/>
          <w:sz w:val="22"/>
          <w:szCs w:val="22"/>
        </w:rPr>
        <w:t xml:space="preserve">Shielded </w:t>
      </w:r>
      <w:r w:rsidRPr="003C6842">
        <w:rPr>
          <w:rFonts w:ascii="Arial" w:hAnsi="Arial" w:cs="Arial"/>
          <w:sz w:val="22"/>
          <w:szCs w:val="22"/>
        </w:rPr>
        <w:t>Cat5/Cat6 cable.</w:t>
      </w:r>
    </w:p>
    <w:p w:rsidR="00772B01" w:rsidRPr="003C6842" w:rsidRDefault="00772B01" w:rsidP="00422F44">
      <w:pPr>
        <w:numPr>
          <w:ilvl w:val="3"/>
          <w:numId w:val="1"/>
        </w:numPr>
        <w:tabs>
          <w:tab w:val="left" w:pos="900"/>
        </w:tabs>
        <w:rPr>
          <w:rFonts w:ascii="Arial" w:hAnsi="Arial" w:cs="Arial"/>
          <w:sz w:val="22"/>
          <w:szCs w:val="22"/>
        </w:rPr>
      </w:pPr>
      <w:r w:rsidRPr="003C6842">
        <w:rPr>
          <w:rFonts w:ascii="Arial" w:hAnsi="Arial" w:cs="Arial"/>
          <w:sz w:val="22"/>
          <w:szCs w:val="22"/>
        </w:rPr>
        <w:t xml:space="preserve">The day/night </w:t>
      </w:r>
      <w:r w:rsidR="004C41DE" w:rsidRPr="003C6842">
        <w:rPr>
          <w:rFonts w:ascii="Arial" w:hAnsi="Arial" w:cs="Arial"/>
          <w:sz w:val="22"/>
          <w:szCs w:val="22"/>
        </w:rPr>
        <w:t>HD</w:t>
      </w:r>
      <w:r w:rsidRPr="003C6842">
        <w:rPr>
          <w:rFonts w:ascii="Arial" w:hAnsi="Arial" w:cs="Arial"/>
          <w:sz w:val="22"/>
          <w:szCs w:val="22"/>
        </w:rPr>
        <w:t xml:space="preserve"> camera shall conform to the ONVIF</w:t>
      </w:r>
      <w:r w:rsidR="00466EF7" w:rsidRPr="003C6842">
        <w:rPr>
          <w:rFonts w:ascii="Arial" w:hAnsi="Arial" w:cs="Arial"/>
          <w:sz w:val="22"/>
          <w:szCs w:val="22"/>
        </w:rPr>
        <w:t xml:space="preserve"> Profile S</w:t>
      </w:r>
      <w:r w:rsidRPr="003C6842">
        <w:rPr>
          <w:rFonts w:ascii="Arial" w:hAnsi="Arial" w:cs="Arial"/>
          <w:sz w:val="22"/>
          <w:szCs w:val="22"/>
        </w:rPr>
        <w:t xml:space="preserve"> standard.</w:t>
      </w:r>
    </w:p>
    <w:p w:rsidR="006E4349" w:rsidRPr="003C6842" w:rsidRDefault="004C41DE" w:rsidP="00422F44">
      <w:pPr>
        <w:numPr>
          <w:ilvl w:val="3"/>
          <w:numId w:val="1"/>
        </w:numPr>
        <w:tabs>
          <w:tab w:val="left" w:pos="900"/>
        </w:tabs>
        <w:rPr>
          <w:rFonts w:ascii="Arial" w:hAnsi="Arial" w:cs="Arial"/>
          <w:sz w:val="22"/>
          <w:szCs w:val="22"/>
        </w:rPr>
      </w:pPr>
      <w:r w:rsidRPr="003C6842">
        <w:rPr>
          <w:rFonts w:ascii="Arial" w:hAnsi="Arial" w:cs="Arial"/>
          <w:sz w:val="22"/>
          <w:szCs w:val="22"/>
        </w:rPr>
        <w:t>The day/night HD</w:t>
      </w:r>
      <w:r w:rsidR="00772B01" w:rsidRPr="003C6842">
        <w:rPr>
          <w:rFonts w:ascii="Arial" w:hAnsi="Arial" w:cs="Arial"/>
          <w:sz w:val="22"/>
          <w:szCs w:val="22"/>
        </w:rPr>
        <w:t xml:space="preserve"> camera shall offer Embedded In</w:t>
      </w:r>
      <w:r w:rsidR="00221673" w:rsidRPr="003C6842">
        <w:rPr>
          <w:rFonts w:ascii="Arial" w:hAnsi="Arial" w:cs="Arial"/>
          <w:sz w:val="22"/>
          <w:szCs w:val="22"/>
        </w:rPr>
        <w:t>telligent Video Analytics (IVA).</w:t>
      </w:r>
    </w:p>
    <w:p w:rsidR="00C774D9" w:rsidRPr="003C6842" w:rsidRDefault="00C774D9" w:rsidP="00C774D9">
      <w:pPr>
        <w:tabs>
          <w:tab w:val="left" w:pos="900"/>
        </w:tabs>
        <w:ind w:left="792"/>
        <w:rPr>
          <w:rFonts w:ascii="Arial" w:hAnsi="Arial" w:cs="Arial"/>
          <w:sz w:val="22"/>
          <w:szCs w:val="22"/>
        </w:rPr>
      </w:pPr>
    </w:p>
    <w:p w:rsidR="00AE1B8B" w:rsidRPr="003C6842" w:rsidRDefault="00AE1B8B" w:rsidP="00422F44">
      <w:pPr>
        <w:numPr>
          <w:ilvl w:val="2"/>
          <w:numId w:val="1"/>
        </w:numPr>
        <w:tabs>
          <w:tab w:val="left" w:pos="900"/>
        </w:tabs>
        <w:rPr>
          <w:rFonts w:ascii="Arial" w:hAnsi="Arial" w:cs="Arial"/>
          <w:sz w:val="22"/>
          <w:szCs w:val="22"/>
        </w:rPr>
      </w:pPr>
      <w:r w:rsidRPr="003C6842">
        <w:rPr>
          <w:rFonts w:ascii="Arial" w:hAnsi="Arial" w:cs="Arial"/>
          <w:sz w:val="22"/>
          <w:szCs w:val="22"/>
        </w:rPr>
        <w:t>Embedded Video Content Analysis</w:t>
      </w:r>
    </w:p>
    <w:p w:rsidR="00AE1B8B" w:rsidRPr="003C6842" w:rsidRDefault="00657B26" w:rsidP="00422F44">
      <w:pPr>
        <w:numPr>
          <w:ilvl w:val="3"/>
          <w:numId w:val="1"/>
        </w:numPr>
        <w:tabs>
          <w:tab w:val="left" w:pos="900"/>
        </w:tabs>
        <w:rPr>
          <w:rFonts w:ascii="Arial" w:hAnsi="Arial" w:cs="Arial"/>
          <w:sz w:val="22"/>
          <w:szCs w:val="22"/>
        </w:rPr>
      </w:pPr>
      <w:r w:rsidRPr="003C6842">
        <w:rPr>
          <w:rFonts w:ascii="Arial" w:hAnsi="Arial" w:cs="Arial"/>
          <w:sz w:val="22"/>
          <w:szCs w:val="22"/>
        </w:rPr>
        <w:t xml:space="preserve">The day/night HD camera </w:t>
      </w:r>
      <w:r w:rsidR="00AE1B8B" w:rsidRPr="003C6842">
        <w:rPr>
          <w:rFonts w:ascii="Arial" w:hAnsi="Arial" w:cs="Arial"/>
          <w:sz w:val="22"/>
          <w:szCs w:val="22"/>
        </w:rPr>
        <w:t xml:space="preserve">shall be VCA </w:t>
      </w:r>
      <w:r w:rsidR="009F1070" w:rsidRPr="003C6842">
        <w:rPr>
          <w:rFonts w:ascii="Arial" w:hAnsi="Arial" w:cs="Arial"/>
          <w:sz w:val="22"/>
          <w:szCs w:val="22"/>
        </w:rPr>
        <w:t>enabled</w:t>
      </w:r>
      <w:r w:rsidR="00AE1B8B" w:rsidRPr="003C6842">
        <w:rPr>
          <w:rFonts w:ascii="Arial" w:hAnsi="Arial" w:cs="Arial"/>
          <w:sz w:val="22"/>
          <w:szCs w:val="22"/>
        </w:rPr>
        <w:t>.</w:t>
      </w:r>
    </w:p>
    <w:p w:rsidR="00657B26" w:rsidRPr="003C6842" w:rsidRDefault="00657B26" w:rsidP="00422F44">
      <w:pPr>
        <w:numPr>
          <w:ilvl w:val="3"/>
          <w:numId w:val="1"/>
        </w:numPr>
        <w:tabs>
          <w:tab w:val="left" w:pos="900"/>
        </w:tabs>
        <w:rPr>
          <w:rFonts w:ascii="Arial" w:hAnsi="Arial" w:cs="Arial"/>
          <w:sz w:val="22"/>
          <w:szCs w:val="22"/>
        </w:rPr>
      </w:pPr>
      <w:r w:rsidRPr="003C6842">
        <w:rPr>
          <w:rFonts w:ascii="Arial" w:hAnsi="Arial" w:cs="Arial"/>
          <w:sz w:val="22"/>
          <w:szCs w:val="22"/>
        </w:rPr>
        <w:t>The day/night HD camera shall offer MOTION+ video motion analysis that uses an algorithm based on pixel change.</w:t>
      </w:r>
    </w:p>
    <w:p w:rsidR="00657B26" w:rsidRPr="003C6842" w:rsidRDefault="00657B26" w:rsidP="00422F44">
      <w:pPr>
        <w:numPr>
          <w:ilvl w:val="3"/>
          <w:numId w:val="1"/>
        </w:numPr>
        <w:tabs>
          <w:tab w:val="left" w:pos="900"/>
        </w:tabs>
        <w:rPr>
          <w:rFonts w:ascii="Arial" w:hAnsi="Arial" w:cs="Arial"/>
          <w:sz w:val="22"/>
          <w:szCs w:val="22"/>
        </w:rPr>
      </w:pPr>
      <w:r w:rsidRPr="003C6842">
        <w:rPr>
          <w:rFonts w:ascii="Arial" w:hAnsi="Arial" w:cs="Arial"/>
          <w:sz w:val="22"/>
          <w:szCs w:val="22"/>
        </w:rPr>
        <w:t>The day/night HD camera MOTION+ feature shall include object size filtering and tamper-detection capabilities.</w:t>
      </w:r>
    </w:p>
    <w:p w:rsidR="00657B26" w:rsidRPr="003C6842" w:rsidRDefault="00657B26" w:rsidP="00657B26">
      <w:pPr>
        <w:tabs>
          <w:tab w:val="left" w:pos="900"/>
        </w:tabs>
        <w:ind w:left="792"/>
        <w:rPr>
          <w:rFonts w:ascii="Arial" w:hAnsi="Arial" w:cs="Arial"/>
          <w:sz w:val="22"/>
          <w:szCs w:val="22"/>
        </w:rPr>
      </w:pPr>
    </w:p>
    <w:p w:rsidR="00657B26" w:rsidRPr="003C6842" w:rsidRDefault="00466EF7" w:rsidP="00422F44">
      <w:pPr>
        <w:numPr>
          <w:ilvl w:val="2"/>
          <w:numId w:val="1"/>
        </w:numPr>
        <w:rPr>
          <w:rFonts w:ascii="Arial" w:hAnsi="Arial" w:cs="Arial"/>
          <w:sz w:val="22"/>
          <w:szCs w:val="22"/>
        </w:rPr>
      </w:pPr>
      <w:r w:rsidRPr="003C6842">
        <w:rPr>
          <w:rFonts w:ascii="Arial" w:hAnsi="Arial" w:cs="Arial"/>
          <w:sz w:val="22"/>
          <w:szCs w:val="22"/>
        </w:rPr>
        <w:t>[</w:t>
      </w:r>
      <w:r w:rsidR="00657B26" w:rsidRPr="003C6842">
        <w:rPr>
          <w:rFonts w:ascii="Arial" w:hAnsi="Arial" w:cs="Arial"/>
          <w:sz w:val="22"/>
          <w:szCs w:val="22"/>
        </w:rPr>
        <w:t>Intelligent Video Analysis</w:t>
      </w:r>
    </w:p>
    <w:p w:rsidR="00657B26" w:rsidRPr="003C6842" w:rsidRDefault="00657B26" w:rsidP="00422F44">
      <w:pPr>
        <w:numPr>
          <w:ilvl w:val="3"/>
          <w:numId w:val="1"/>
        </w:numPr>
        <w:tabs>
          <w:tab w:val="left" w:pos="900"/>
        </w:tabs>
        <w:rPr>
          <w:rFonts w:ascii="Arial" w:hAnsi="Arial" w:cs="Arial"/>
          <w:sz w:val="22"/>
          <w:szCs w:val="22"/>
        </w:rPr>
      </w:pPr>
      <w:r w:rsidRPr="003C6842">
        <w:rPr>
          <w:rFonts w:ascii="Arial" w:hAnsi="Arial" w:cs="Arial"/>
          <w:sz w:val="22"/>
          <w:szCs w:val="22"/>
        </w:rPr>
        <w:t>The day/night HD camera shall be capable of processing and analyzing video within the camera itself, with no extra hardware required.</w:t>
      </w:r>
    </w:p>
    <w:p w:rsidR="00657B26" w:rsidRPr="003C6842" w:rsidRDefault="00657B26" w:rsidP="00422F44">
      <w:pPr>
        <w:numPr>
          <w:ilvl w:val="3"/>
          <w:numId w:val="1"/>
        </w:numPr>
        <w:tabs>
          <w:tab w:val="left" w:pos="900"/>
        </w:tabs>
        <w:rPr>
          <w:rFonts w:ascii="Arial" w:hAnsi="Arial" w:cs="Arial"/>
          <w:sz w:val="22"/>
          <w:szCs w:val="22"/>
        </w:rPr>
      </w:pPr>
      <w:r w:rsidRPr="003C6842">
        <w:rPr>
          <w:rFonts w:ascii="Arial" w:hAnsi="Arial" w:cs="Arial"/>
          <w:sz w:val="22"/>
          <w:szCs w:val="22"/>
        </w:rPr>
        <w:t>The day/night HD camera shall be capable of detecting and sending alarms for abnormal events.</w:t>
      </w:r>
    </w:p>
    <w:p w:rsidR="00657B26" w:rsidRPr="003C6842" w:rsidRDefault="00657B26" w:rsidP="00422F44">
      <w:pPr>
        <w:numPr>
          <w:ilvl w:val="3"/>
          <w:numId w:val="1"/>
        </w:numPr>
        <w:tabs>
          <w:tab w:val="left" w:pos="900"/>
        </w:tabs>
        <w:rPr>
          <w:rFonts w:ascii="Arial" w:hAnsi="Arial" w:cs="Arial"/>
          <w:sz w:val="22"/>
          <w:szCs w:val="22"/>
        </w:rPr>
      </w:pPr>
      <w:r w:rsidRPr="003C6842">
        <w:rPr>
          <w:rFonts w:ascii="Arial" w:hAnsi="Arial" w:cs="Arial"/>
          <w:sz w:val="22"/>
          <w:szCs w:val="22"/>
        </w:rPr>
        <w:t xml:space="preserve">The day/night HD camera shall allow users to set up to 10 separate profiles and switch profiles based on a </w:t>
      </w:r>
      <w:r w:rsidR="00221673" w:rsidRPr="003C6842">
        <w:rPr>
          <w:rFonts w:ascii="Arial" w:hAnsi="Arial" w:cs="Arial"/>
          <w:sz w:val="22"/>
          <w:szCs w:val="22"/>
        </w:rPr>
        <w:t>day/night or holiday schedules.</w:t>
      </w:r>
      <w:r w:rsidR="00466EF7" w:rsidRPr="003C6842">
        <w:rPr>
          <w:rFonts w:ascii="Arial" w:hAnsi="Arial" w:cs="Arial"/>
          <w:sz w:val="22"/>
          <w:szCs w:val="22"/>
        </w:rPr>
        <w:t>]</w:t>
      </w:r>
    </w:p>
    <w:p w:rsidR="00657B26" w:rsidRPr="003C6842" w:rsidRDefault="00657B26" w:rsidP="00657B26">
      <w:pPr>
        <w:tabs>
          <w:tab w:val="left" w:pos="900"/>
        </w:tabs>
        <w:ind w:left="792"/>
        <w:rPr>
          <w:rFonts w:ascii="Arial" w:hAnsi="Arial" w:cs="Arial"/>
          <w:sz w:val="22"/>
          <w:szCs w:val="22"/>
        </w:rPr>
      </w:pPr>
    </w:p>
    <w:p w:rsidR="00AA4330" w:rsidRPr="003C6842" w:rsidRDefault="00AA4330" w:rsidP="00422F44">
      <w:pPr>
        <w:keepNext/>
        <w:keepLines/>
        <w:numPr>
          <w:ilvl w:val="2"/>
          <w:numId w:val="1"/>
        </w:numPr>
        <w:rPr>
          <w:rFonts w:ascii="Arial" w:hAnsi="Arial" w:cs="Arial"/>
          <w:sz w:val="22"/>
          <w:szCs w:val="22"/>
        </w:rPr>
      </w:pPr>
      <w:r w:rsidRPr="003C6842">
        <w:rPr>
          <w:rFonts w:ascii="Arial" w:hAnsi="Arial" w:cs="Arial"/>
          <w:sz w:val="22"/>
          <w:szCs w:val="22"/>
        </w:rPr>
        <w:lastRenderedPageBreak/>
        <w:t>Surveillance Software</w:t>
      </w:r>
    </w:p>
    <w:p w:rsidR="00AA4330" w:rsidRPr="003C6842" w:rsidRDefault="00AA4330" w:rsidP="00AA4330">
      <w:pPr>
        <w:keepNext/>
        <w:keepLines/>
        <w:numPr>
          <w:ilvl w:val="3"/>
          <w:numId w:val="1"/>
        </w:numPr>
        <w:rPr>
          <w:rFonts w:ascii="Arial" w:hAnsi="Arial" w:cs="Arial"/>
          <w:sz w:val="22"/>
          <w:szCs w:val="22"/>
        </w:rPr>
      </w:pPr>
      <w:r w:rsidRPr="003C6842">
        <w:rPr>
          <w:rFonts w:ascii="Arial" w:hAnsi="Arial" w:cs="Arial"/>
          <w:sz w:val="22"/>
          <w:szCs w:val="22"/>
        </w:rPr>
        <w:t>The day/night HD camera shall be accessible from a web browser, with the Bosch Video Management System, with the Bosch Recording System, or with the Bosch Video Controller.</w:t>
      </w:r>
    </w:p>
    <w:p w:rsidR="00AA4330" w:rsidRPr="003C6842" w:rsidRDefault="00AA4330" w:rsidP="00AA4330">
      <w:pPr>
        <w:keepNext/>
        <w:keepLines/>
        <w:numPr>
          <w:ilvl w:val="3"/>
          <w:numId w:val="1"/>
        </w:numPr>
        <w:rPr>
          <w:rFonts w:ascii="Arial" w:hAnsi="Arial" w:cs="Arial"/>
          <w:sz w:val="22"/>
          <w:szCs w:val="22"/>
        </w:rPr>
      </w:pPr>
      <w:r w:rsidRPr="003C6842">
        <w:rPr>
          <w:rFonts w:ascii="Arial" w:hAnsi="Arial" w:cs="Arial"/>
          <w:sz w:val="22"/>
          <w:szCs w:val="22"/>
        </w:rPr>
        <w:t>The day/night HD camera shall be accessible from the Bosch Security System iPad App. The App shall allow complete camera control and shall display images over low bandwidth connections.</w:t>
      </w:r>
    </w:p>
    <w:p w:rsidR="00AA4330" w:rsidRPr="003C6842" w:rsidRDefault="00AA4330" w:rsidP="00AA4330">
      <w:pPr>
        <w:keepNext/>
        <w:keepLines/>
        <w:ind w:left="792"/>
        <w:rPr>
          <w:rFonts w:ascii="Arial" w:hAnsi="Arial" w:cs="Arial"/>
          <w:sz w:val="22"/>
          <w:szCs w:val="22"/>
        </w:rPr>
      </w:pPr>
    </w:p>
    <w:p w:rsidR="006161A8" w:rsidRDefault="006161A8" w:rsidP="00422F44">
      <w:pPr>
        <w:keepNext/>
        <w:keepLines/>
        <w:numPr>
          <w:ilvl w:val="2"/>
          <w:numId w:val="1"/>
        </w:numPr>
        <w:rPr>
          <w:rFonts w:ascii="Arial" w:hAnsi="Arial" w:cs="Arial"/>
          <w:sz w:val="22"/>
          <w:szCs w:val="22"/>
        </w:rPr>
      </w:pPr>
      <w:r>
        <w:rPr>
          <w:rFonts w:ascii="Arial" w:hAnsi="Arial" w:cs="Arial"/>
          <w:sz w:val="22"/>
          <w:szCs w:val="22"/>
        </w:rPr>
        <w:t>Construction</w:t>
      </w:r>
    </w:p>
    <w:p w:rsidR="006161A8" w:rsidRDefault="006161A8" w:rsidP="006161A8">
      <w:pPr>
        <w:keepNext/>
        <w:keepLines/>
        <w:numPr>
          <w:ilvl w:val="3"/>
          <w:numId w:val="1"/>
        </w:numPr>
        <w:rPr>
          <w:rFonts w:ascii="Arial" w:hAnsi="Arial" w:cs="Arial"/>
          <w:sz w:val="22"/>
          <w:szCs w:val="22"/>
        </w:rPr>
      </w:pPr>
      <w:r>
        <w:rPr>
          <w:rFonts w:ascii="Arial" w:hAnsi="Arial" w:cs="Arial"/>
          <w:sz w:val="22"/>
          <w:szCs w:val="22"/>
        </w:rPr>
        <w:t>T</w:t>
      </w:r>
      <w:r w:rsidRPr="003C6842">
        <w:rPr>
          <w:rFonts w:ascii="Arial" w:hAnsi="Arial" w:cs="Arial"/>
          <w:sz w:val="22"/>
          <w:szCs w:val="22"/>
        </w:rPr>
        <w:t>he day/night HD camera shall</w:t>
      </w:r>
      <w:r>
        <w:rPr>
          <w:rFonts w:ascii="Arial" w:hAnsi="Arial" w:cs="Arial"/>
          <w:sz w:val="22"/>
          <w:szCs w:val="22"/>
        </w:rPr>
        <w:t xml:space="preserve"> be enclosed in a cast-aluminum housing.</w:t>
      </w:r>
    </w:p>
    <w:p w:rsidR="006161A8" w:rsidRDefault="006161A8" w:rsidP="006161A8">
      <w:pPr>
        <w:keepNext/>
        <w:keepLines/>
        <w:numPr>
          <w:ilvl w:val="3"/>
          <w:numId w:val="1"/>
        </w:numPr>
        <w:rPr>
          <w:rFonts w:ascii="Arial" w:hAnsi="Arial" w:cs="Arial"/>
          <w:sz w:val="22"/>
          <w:szCs w:val="22"/>
        </w:rPr>
      </w:pPr>
      <w:r>
        <w:rPr>
          <w:rFonts w:ascii="Arial" w:hAnsi="Arial" w:cs="Arial"/>
          <w:sz w:val="22"/>
          <w:szCs w:val="22"/>
        </w:rPr>
        <w:t>T</w:t>
      </w:r>
      <w:r w:rsidRPr="003C6842">
        <w:rPr>
          <w:rFonts w:ascii="Arial" w:hAnsi="Arial" w:cs="Arial"/>
          <w:sz w:val="22"/>
          <w:szCs w:val="22"/>
        </w:rPr>
        <w:t>he day/night HD camera shall</w:t>
      </w:r>
      <w:r>
        <w:rPr>
          <w:rFonts w:ascii="Arial" w:hAnsi="Arial" w:cs="Arial"/>
          <w:sz w:val="22"/>
          <w:szCs w:val="22"/>
        </w:rPr>
        <w:t xml:space="preserve"> come with a polycarbonate window and a hardened inner liner.</w:t>
      </w:r>
    </w:p>
    <w:p w:rsidR="006161A8" w:rsidRDefault="006161A8" w:rsidP="006161A8">
      <w:pPr>
        <w:keepNext/>
        <w:keepLines/>
        <w:numPr>
          <w:ilvl w:val="3"/>
          <w:numId w:val="1"/>
        </w:numPr>
        <w:rPr>
          <w:rFonts w:ascii="Arial" w:hAnsi="Arial" w:cs="Arial"/>
          <w:sz w:val="22"/>
          <w:szCs w:val="22"/>
        </w:rPr>
      </w:pPr>
      <w:r>
        <w:rPr>
          <w:rFonts w:ascii="Arial" w:hAnsi="Arial" w:cs="Arial"/>
          <w:sz w:val="22"/>
          <w:szCs w:val="22"/>
        </w:rPr>
        <w:t>T</w:t>
      </w:r>
      <w:r w:rsidRPr="003C6842">
        <w:rPr>
          <w:rFonts w:ascii="Arial" w:hAnsi="Arial" w:cs="Arial"/>
          <w:sz w:val="22"/>
          <w:szCs w:val="22"/>
        </w:rPr>
        <w:t>he day/night HD camera shall</w:t>
      </w:r>
      <w:r>
        <w:rPr>
          <w:rFonts w:ascii="Arial" w:hAnsi="Arial" w:cs="Arial"/>
          <w:sz w:val="22"/>
          <w:szCs w:val="22"/>
        </w:rPr>
        <w:t xml:space="preserve"> be able to withstand the equivalent of 55 kg (120 lbs) for force (&gt; IK10).</w:t>
      </w:r>
    </w:p>
    <w:p w:rsidR="006161A8" w:rsidRDefault="006161A8" w:rsidP="006161A8">
      <w:pPr>
        <w:keepNext/>
        <w:keepLines/>
        <w:numPr>
          <w:ilvl w:val="3"/>
          <w:numId w:val="1"/>
        </w:numPr>
        <w:rPr>
          <w:rFonts w:ascii="Arial" w:hAnsi="Arial" w:cs="Arial"/>
          <w:sz w:val="22"/>
          <w:szCs w:val="22"/>
        </w:rPr>
      </w:pPr>
      <w:r>
        <w:rPr>
          <w:rFonts w:ascii="Arial" w:hAnsi="Arial" w:cs="Arial"/>
          <w:sz w:val="22"/>
          <w:szCs w:val="22"/>
        </w:rPr>
        <w:t>T</w:t>
      </w:r>
      <w:r w:rsidRPr="003C6842">
        <w:rPr>
          <w:rFonts w:ascii="Arial" w:hAnsi="Arial" w:cs="Arial"/>
          <w:sz w:val="22"/>
          <w:szCs w:val="22"/>
        </w:rPr>
        <w:t>he day/night HD camera shall</w:t>
      </w:r>
      <w:r>
        <w:rPr>
          <w:rFonts w:ascii="Arial" w:hAnsi="Arial" w:cs="Arial"/>
          <w:sz w:val="22"/>
          <w:szCs w:val="22"/>
        </w:rPr>
        <w:t xml:space="preserve"> be protected against dust and water to the IP 66 (NEMA 4X) standard.</w:t>
      </w:r>
    </w:p>
    <w:p w:rsidR="006161A8" w:rsidRDefault="006161A8" w:rsidP="006161A8">
      <w:pPr>
        <w:keepNext/>
        <w:keepLines/>
        <w:numPr>
          <w:ilvl w:val="3"/>
          <w:numId w:val="1"/>
        </w:numPr>
        <w:rPr>
          <w:rFonts w:ascii="Arial" w:hAnsi="Arial" w:cs="Arial"/>
          <w:sz w:val="22"/>
          <w:szCs w:val="22"/>
        </w:rPr>
      </w:pPr>
      <w:r>
        <w:rPr>
          <w:rFonts w:ascii="Arial" w:hAnsi="Arial" w:cs="Arial"/>
          <w:sz w:val="22"/>
          <w:szCs w:val="22"/>
        </w:rPr>
        <w:t>T</w:t>
      </w:r>
      <w:r w:rsidRPr="003C6842">
        <w:rPr>
          <w:rFonts w:ascii="Arial" w:hAnsi="Arial" w:cs="Arial"/>
          <w:sz w:val="22"/>
          <w:szCs w:val="22"/>
        </w:rPr>
        <w:t>he day/night HD camera shall</w:t>
      </w:r>
      <w:r>
        <w:rPr>
          <w:rFonts w:ascii="Arial" w:hAnsi="Arial" w:cs="Arial"/>
          <w:sz w:val="22"/>
          <w:szCs w:val="22"/>
        </w:rPr>
        <w:t xml:space="preserve"> be </w:t>
      </w:r>
      <w:r w:rsidR="007452DF">
        <w:rPr>
          <w:rFonts w:ascii="Arial" w:hAnsi="Arial" w:cs="Arial"/>
          <w:sz w:val="22"/>
          <w:szCs w:val="22"/>
        </w:rPr>
        <w:t>capable</w:t>
      </w:r>
      <w:r>
        <w:rPr>
          <w:rFonts w:ascii="Arial" w:hAnsi="Arial" w:cs="Arial"/>
          <w:sz w:val="22"/>
          <w:szCs w:val="22"/>
        </w:rPr>
        <w:t xml:space="preserve"> of being mounted to a surface, wall, corner, or suspended ceiling (specific mounting options may require optional accessories).</w:t>
      </w:r>
    </w:p>
    <w:p w:rsidR="006161A8" w:rsidRDefault="006161A8" w:rsidP="006161A8">
      <w:pPr>
        <w:keepNext/>
        <w:keepLines/>
        <w:ind w:left="792"/>
        <w:rPr>
          <w:rFonts w:ascii="Arial" w:hAnsi="Arial" w:cs="Arial"/>
          <w:sz w:val="22"/>
          <w:szCs w:val="22"/>
        </w:rPr>
      </w:pPr>
    </w:p>
    <w:p w:rsidR="00657B26" w:rsidRPr="003C6842" w:rsidRDefault="00657B26" w:rsidP="00422F44">
      <w:pPr>
        <w:keepNext/>
        <w:keepLines/>
        <w:numPr>
          <w:ilvl w:val="2"/>
          <w:numId w:val="1"/>
        </w:numPr>
        <w:rPr>
          <w:rFonts w:ascii="Arial" w:hAnsi="Arial" w:cs="Arial"/>
          <w:sz w:val="22"/>
          <w:szCs w:val="22"/>
        </w:rPr>
      </w:pPr>
      <w:r w:rsidRPr="003C6842">
        <w:rPr>
          <w:rFonts w:ascii="Arial" w:hAnsi="Arial" w:cs="Arial"/>
          <w:sz w:val="22"/>
          <w:szCs w:val="22"/>
        </w:rPr>
        <w:t>Access Security</w:t>
      </w:r>
    </w:p>
    <w:p w:rsidR="00657B26" w:rsidRPr="003C6842" w:rsidRDefault="00657B26" w:rsidP="00422F44">
      <w:pPr>
        <w:keepNext/>
        <w:keepLines/>
        <w:numPr>
          <w:ilvl w:val="3"/>
          <w:numId w:val="1"/>
        </w:numPr>
        <w:rPr>
          <w:rFonts w:ascii="Arial" w:hAnsi="Arial" w:cs="Arial"/>
          <w:sz w:val="22"/>
          <w:szCs w:val="22"/>
        </w:rPr>
      </w:pPr>
      <w:r w:rsidRPr="003C6842">
        <w:rPr>
          <w:rFonts w:ascii="Arial" w:hAnsi="Arial" w:cs="Arial"/>
          <w:sz w:val="22"/>
          <w:szCs w:val="22"/>
        </w:rPr>
        <w:t>The day/night HD camera shall offer three levels of password protection.</w:t>
      </w:r>
    </w:p>
    <w:p w:rsidR="00657B26" w:rsidRPr="003C6842" w:rsidRDefault="00657B26" w:rsidP="00422F44">
      <w:pPr>
        <w:numPr>
          <w:ilvl w:val="3"/>
          <w:numId w:val="1"/>
        </w:numPr>
        <w:rPr>
          <w:rFonts w:ascii="Arial" w:hAnsi="Arial" w:cs="Arial"/>
          <w:sz w:val="22"/>
          <w:szCs w:val="22"/>
        </w:rPr>
      </w:pPr>
      <w:r w:rsidRPr="003C6842">
        <w:rPr>
          <w:rFonts w:ascii="Arial" w:hAnsi="Arial" w:cs="Arial"/>
          <w:sz w:val="22"/>
          <w:szCs w:val="22"/>
        </w:rPr>
        <w:t>The day/night HD camera shall support 802.1x authentication using a RADIUS (Remote Authentication Dial In User Service) server.</w:t>
      </w:r>
    </w:p>
    <w:p w:rsidR="00657B26" w:rsidRPr="003C6842" w:rsidRDefault="00657B26" w:rsidP="00422F44">
      <w:pPr>
        <w:numPr>
          <w:ilvl w:val="3"/>
          <w:numId w:val="1"/>
        </w:numPr>
        <w:rPr>
          <w:rFonts w:ascii="Arial" w:hAnsi="Arial" w:cs="Arial"/>
          <w:sz w:val="22"/>
          <w:szCs w:val="22"/>
        </w:rPr>
      </w:pPr>
      <w:r w:rsidRPr="003C6842">
        <w:rPr>
          <w:rFonts w:ascii="Arial" w:hAnsi="Arial" w:cs="Arial"/>
          <w:sz w:val="22"/>
          <w:szCs w:val="22"/>
        </w:rPr>
        <w:t>The day/night HD camera shall store a SSL certificate for use with HTTPS.</w:t>
      </w:r>
    </w:p>
    <w:p w:rsidR="00657B26" w:rsidRDefault="00657B26" w:rsidP="00422F44">
      <w:pPr>
        <w:numPr>
          <w:ilvl w:val="3"/>
          <w:numId w:val="1"/>
        </w:numPr>
        <w:rPr>
          <w:rFonts w:ascii="Arial" w:hAnsi="Arial" w:cs="Arial"/>
          <w:sz w:val="22"/>
          <w:szCs w:val="22"/>
        </w:rPr>
      </w:pPr>
      <w:r w:rsidRPr="003C6842">
        <w:rPr>
          <w:rFonts w:ascii="Arial" w:hAnsi="Arial" w:cs="Arial"/>
          <w:sz w:val="22"/>
          <w:szCs w:val="22"/>
        </w:rPr>
        <w:t xml:space="preserve">[The day/night HD camera shall be capable of being </w:t>
      </w:r>
      <w:r w:rsidR="00E36689" w:rsidRPr="003C6842">
        <w:rPr>
          <w:rFonts w:ascii="Arial" w:hAnsi="Arial" w:cs="Arial"/>
          <w:sz w:val="22"/>
          <w:szCs w:val="22"/>
        </w:rPr>
        <w:t>independently</w:t>
      </w:r>
      <w:r w:rsidRPr="003C6842">
        <w:rPr>
          <w:rFonts w:ascii="Arial" w:hAnsi="Arial" w:cs="Arial"/>
          <w:sz w:val="22"/>
          <w:szCs w:val="22"/>
        </w:rPr>
        <w:t xml:space="preserve"> AES encrypted with 128-bit keys.]</w:t>
      </w:r>
    </w:p>
    <w:p w:rsidR="00062EAA" w:rsidRDefault="00062EAA" w:rsidP="00062EAA">
      <w:pPr>
        <w:ind w:left="1584"/>
        <w:rPr>
          <w:rFonts w:ascii="Arial" w:hAnsi="Arial" w:cs="Arial"/>
          <w:sz w:val="22"/>
          <w:szCs w:val="22"/>
        </w:rPr>
      </w:pPr>
    </w:p>
    <w:p w:rsidR="008A67F5" w:rsidRDefault="008A67F5" w:rsidP="008A67F5">
      <w:pPr>
        <w:numPr>
          <w:ilvl w:val="2"/>
          <w:numId w:val="1"/>
        </w:numPr>
        <w:rPr>
          <w:rFonts w:ascii="Arial" w:hAnsi="Arial" w:cs="Arial"/>
          <w:sz w:val="22"/>
          <w:szCs w:val="22"/>
        </w:rPr>
      </w:pPr>
      <w:r>
        <w:rPr>
          <w:rFonts w:ascii="Arial" w:hAnsi="Arial" w:cs="Arial"/>
          <w:sz w:val="22"/>
          <w:szCs w:val="22"/>
        </w:rPr>
        <w:t>Image Posting</w:t>
      </w:r>
    </w:p>
    <w:p w:rsidR="008A67F5" w:rsidRDefault="008A67F5" w:rsidP="008A67F5">
      <w:pPr>
        <w:numPr>
          <w:ilvl w:val="3"/>
          <w:numId w:val="1"/>
        </w:numPr>
        <w:tabs>
          <w:tab w:val="left" w:pos="900"/>
        </w:tabs>
        <w:rPr>
          <w:rFonts w:ascii="Arial" w:hAnsi="Arial" w:cs="Arial"/>
          <w:sz w:val="22"/>
          <w:szCs w:val="22"/>
        </w:rPr>
      </w:pPr>
      <w:r>
        <w:rPr>
          <w:rFonts w:ascii="Arial" w:hAnsi="Arial" w:cs="Arial"/>
          <w:sz w:val="22"/>
          <w:szCs w:val="22"/>
        </w:rPr>
        <w:t>The day/night HD camera shall offer periodic JPEG image posting to an FTP server or to a Dropbox account.</w:t>
      </w:r>
    </w:p>
    <w:p w:rsidR="008A67F5" w:rsidRDefault="008A67F5" w:rsidP="008A67F5">
      <w:pPr>
        <w:numPr>
          <w:ilvl w:val="3"/>
          <w:numId w:val="1"/>
        </w:numPr>
        <w:tabs>
          <w:tab w:val="left" w:pos="900"/>
        </w:tabs>
        <w:rPr>
          <w:rFonts w:ascii="Arial" w:hAnsi="Arial" w:cs="Arial"/>
          <w:sz w:val="22"/>
          <w:szCs w:val="22"/>
        </w:rPr>
      </w:pPr>
      <w:r>
        <w:rPr>
          <w:rFonts w:ascii="Arial" w:hAnsi="Arial" w:cs="Arial"/>
          <w:sz w:val="22"/>
          <w:szCs w:val="22"/>
        </w:rPr>
        <w:t>The day/night HD camera shall offer best face detection and JPEG best face image posting to FTP server or to a Dropbox account.</w:t>
      </w:r>
    </w:p>
    <w:p w:rsidR="00281EAF" w:rsidRPr="003C6842" w:rsidRDefault="00281EAF" w:rsidP="00AE1B8B">
      <w:pPr>
        <w:tabs>
          <w:tab w:val="left" w:pos="900"/>
        </w:tabs>
        <w:ind w:left="1152"/>
        <w:rPr>
          <w:rFonts w:ascii="Arial" w:hAnsi="Arial" w:cs="Arial"/>
          <w:sz w:val="22"/>
          <w:szCs w:val="22"/>
        </w:rPr>
      </w:pPr>
    </w:p>
    <w:p w:rsidR="001C4C77" w:rsidRPr="003C6842" w:rsidRDefault="001C4C77" w:rsidP="00422F44">
      <w:pPr>
        <w:keepNext/>
        <w:keepLines/>
        <w:numPr>
          <w:ilvl w:val="2"/>
          <w:numId w:val="1"/>
        </w:numPr>
        <w:tabs>
          <w:tab w:val="left" w:pos="900"/>
        </w:tabs>
        <w:rPr>
          <w:rFonts w:ascii="Arial" w:hAnsi="Arial" w:cs="Arial"/>
          <w:sz w:val="22"/>
          <w:szCs w:val="22"/>
        </w:rPr>
      </w:pPr>
      <w:r w:rsidRPr="003C6842">
        <w:rPr>
          <w:rFonts w:ascii="Arial" w:hAnsi="Arial" w:cs="Arial"/>
          <w:sz w:val="22"/>
          <w:szCs w:val="22"/>
        </w:rPr>
        <w:t>Specifications</w:t>
      </w:r>
    </w:p>
    <w:p w:rsidR="00D97090" w:rsidRPr="003C6842" w:rsidRDefault="00D97090"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E</w:t>
      </w:r>
      <w:r w:rsidR="00C2454F" w:rsidRPr="003C6842">
        <w:rPr>
          <w:rFonts w:ascii="Arial" w:hAnsi="Arial" w:cs="Arial"/>
          <w:sz w:val="22"/>
          <w:szCs w:val="22"/>
        </w:rPr>
        <w:t>lectrical:</w:t>
      </w:r>
    </w:p>
    <w:p w:rsidR="00221673" w:rsidRPr="003C6842" w:rsidRDefault="00221673" w:rsidP="00422F44">
      <w:pPr>
        <w:keepNext/>
        <w:keepLines/>
        <w:numPr>
          <w:ilvl w:val="4"/>
          <w:numId w:val="1"/>
        </w:numPr>
        <w:tabs>
          <w:tab w:val="left" w:pos="900"/>
        </w:tabs>
        <w:rPr>
          <w:rFonts w:ascii="Arial" w:hAnsi="Arial" w:cs="Arial"/>
          <w:sz w:val="22"/>
          <w:szCs w:val="22"/>
        </w:rPr>
      </w:pPr>
      <w:r w:rsidRPr="003C6842">
        <w:rPr>
          <w:rFonts w:ascii="Arial" w:hAnsi="Arial" w:cs="Arial"/>
          <w:sz w:val="22"/>
          <w:szCs w:val="22"/>
        </w:rPr>
        <w:t>Power Supply:</w:t>
      </w:r>
    </w:p>
    <w:p w:rsidR="00221673" w:rsidRPr="003C6842" w:rsidRDefault="00221673" w:rsidP="00422F44">
      <w:pPr>
        <w:numPr>
          <w:ilvl w:val="5"/>
          <w:numId w:val="1"/>
        </w:numPr>
        <w:tabs>
          <w:tab w:val="left" w:pos="900"/>
        </w:tabs>
        <w:rPr>
          <w:rFonts w:ascii="Arial" w:hAnsi="Arial" w:cs="Arial"/>
          <w:sz w:val="22"/>
          <w:szCs w:val="22"/>
        </w:rPr>
      </w:pPr>
      <w:r w:rsidRPr="003C6842">
        <w:rPr>
          <w:rFonts w:ascii="Arial" w:hAnsi="Arial" w:cs="Arial"/>
          <w:sz w:val="22"/>
          <w:szCs w:val="22"/>
        </w:rPr>
        <w:t>12 VDC ± 10%</w:t>
      </w:r>
    </w:p>
    <w:p w:rsidR="00221673" w:rsidRPr="003C6842" w:rsidRDefault="00221673" w:rsidP="00422F44">
      <w:pPr>
        <w:numPr>
          <w:ilvl w:val="5"/>
          <w:numId w:val="1"/>
        </w:numPr>
        <w:tabs>
          <w:tab w:val="left" w:pos="900"/>
        </w:tabs>
        <w:rPr>
          <w:rFonts w:ascii="Arial" w:hAnsi="Arial" w:cs="Arial"/>
          <w:sz w:val="22"/>
          <w:szCs w:val="22"/>
        </w:rPr>
      </w:pPr>
      <w:r w:rsidRPr="003C6842">
        <w:rPr>
          <w:rFonts w:ascii="Arial" w:hAnsi="Arial" w:cs="Arial"/>
          <w:sz w:val="22"/>
          <w:szCs w:val="22"/>
        </w:rPr>
        <w:t>24 VAC ± 10%, 50/60 Hz</w:t>
      </w:r>
    </w:p>
    <w:p w:rsidR="00221673" w:rsidRPr="003C6842" w:rsidRDefault="00221673" w:rsidP="00422F44">
      <w:pPr>
        <w:numPr>
          <w:ilvl w:val="5"/>
          <w:numId w:val="1"/>
        </w:numPr>
        <w:tabs>
          <w:tab w:val="left" w:pos="900"/>
        </w:tabs>
        <w:rPr>
          <w:rFonts w:ascii="Arial" w:hAnsi="Arial" w:cs="Arial"/>
          <w:sz w:val="22"/>
          <w:szCs w:val="22"/>
        </w:rPr>
      </w:pPr>
      <w:r w:rsidRPr="003C6842">
        <w:rPr>
          <w:rFonts w:ascii="Arial" w:hAnsi="Arial" w:cs="Arial"/>
          <w:sz w:val="22"/>
          <w:szCs w:val="22"/>
        </w:rPr>
        <w:t>PoE 48 VDC nominal</w:t>
      </w:r>
    </w:p>
    <w:p w:rsidR="00221673" w:rsidRPr="003C6842" w:rsidRDefault="00221673" w:rsidP="00422F44">
      <w:pPr>
        <w:numPr>
          <w:ilvl w:val="4"/>
          <w:numId w:val="1"/>
        </w:numPr>
        <w:tabs>
          <w:tab w:val="left" w:pos="900"/>
        </w:tabs>
        <w:rPr>
          <w:rFonts w:ascii="Arial" w:hAnsi="Arial" w:cs="Arial"/>
          <w:sz w:val="22"/>
          <w:szCs w:val="22"/>
        </w:rPr>
      </w:pPr>
      <w:r w:rsidRPr="003C6842">
        <w:rPr>
          <w:rFonts w:ascii="Arial" w:hAnsi="Arial" w:cs="Arial"/>
          <w:sz w:val="22"/>
          <w:szCs w:val="22"/>
        </w:rPr>
        <w:t>Current Consumption:</w:t>
      </w:r>
    </w:p>
    <w:p w:rsidR="00221673" w:rsidRPr="003C6842" w:rsidRDefault="00221673" w:rsidP="00422F44">
      <w:pPr>
        <w:numPr>
          <w:ilvl w:val="5"/>
          <w:numId w:val="1"/>
        </w:numPr>
        <w:tabs>
          <w:tab w:val="left" w:pos="900"/>
        </w:tabs>
        <w:rPr>
          <w:rFonts w:ascii="Arial" w:hAnsi="Arial" w:cs="Arial"/>
          <w:sz w:val="22"/>
          <w:szCs w:val="22"/>
        </w:rPr>
      </w:pPr>
      <w:r w:rsidRPr="003C6842">
        <w:rPr>
          <w:rFonts w:ascii="Arial" w:hAnsi="Arial" w:cs="Arial"/>
          <w:sz w:val="22"/>
          <w:szCs w:val="22"/>
        </w:rPr>
        <w:t xml:space="preserve">12 VDC: </w:t>
      </w:r>
      <w:r w:rsidR="006161A8">
        <w:rPr>
          <w:rFonts w:ascii="Arial" w:hAnsi="Arial" w:cs="Arial"/>
          <w:sz w:val="22"/>
          <w:szCs w:val="22"/>
        </w:rPr>
        <w:t xml:space="preserve">1 </w:t>
      </w:r>
      <w:r w:rsidRPr="003C6842">
        <w:rPr>
          <w:rFonts w:ascii="Arial" w:hAnsi="Arial" w:cs="Arial"/>
          <w:sz w:val="22"/>
          <w:szCs w:val="22"/>
        </w:rPr>
        <w:t xml:space="preserve">A </w:t>
      </w:r>
    </w:p>
    <w:p w:rsidR="00221673" w:rsidRPr="003C6842" w:rsidRDefault="00221673" w:rsidP="00422F44">
      <w:pPr>
        <w:numPr>
          <w:ilvl w:val="5"/>
          <w:numId w:val="1"/>
        </w:numPr>
        <w:tabs>
          <w:tab w:val="left" w:pos="900"/>
        </w:tabs>
        <w:rPr>
          <w:rFonts w:ascii="Arial" w:hAnsi="Arial" w:cs="Arial"/>
          <w:sz w:val="22"/>
          <w:szCs w:val="22"/>
        </w:rPr>
      </w:pPr>
      <w:r w:rsidRPr="003C6842">
        <w:rPr>
          <w:rFonts w:ascii="Arial" w:hAnsi="Arial" w:cs="Arial"/>
          <w:sz w:val="22"/>
          <w:szCs w:val="22"/>
        </w:rPr>
        <w:t xml:space="preserve">24 VAC: </w:t>
      </w:r>
      <w:r w:rsidR="006161A8">
        <w:rPr>
          <w:rFonts w:ascii="Arial" w:hAnsi="Arial" w:cs="Arial"/>
          <w:sz w:val="22"/>
          <w:szCs w:val="22"/>
        </w:rPr>
        <w:t xml:space="preserve">0.8 </w:t>
      </w:r>
      <w:r w:rsidRPr="003C6842">
        <w:rPr>
          <w:rFonts w:ascii="Arial" w:hAnsi="Arial" w:cs="Arial"/>
          <w:sz w:val="22"/>
          <w:szCs w:val="22"/>
        </w:rPr>
        <w:t>A</w:t>
      </w:r>
    </w:p>
    <w:p w:rsidR="00221673" w:rsidRPr="003C6842" w:rsidRDefault="00221673" w:rsidP="00422F44">
      <w:pPr>
        <w:numPr>
          <w:ilvl w:val="5"/>
          <w:numId w:val="1"/>
        </w:numPr>
        <w:tabs>
          <w:tab w:val="left" w:pos="900"/>
        </w:tabs>
        <w:rPr>
          <w:rFonts w:ascii="Arial" w:hAnsi="Arial" w:cs="Arial"/>
          <w:sz w:val="22"/>
          <w:szCs w:val="22"/>
        </w:rPr>
      </w:pPr>
      <w:r w:rsidRPr="003C6842">
        <w:rPr>
          <w:rFonts w:ascii="Arial" w:hAnsi="Arial" w:cs="Arial"/>
          <w:sz w:val="22"/>
          <w:szCs w:val="22"/>
        </w:rPr>
        <w:t xml:space="preserve">PoE (48 VDC): </w:t>
      </w:r>
      <w:r w:rsidR="006161A8">
        <w:rPr>
          <w:rFonts w:ascii="Arial" w:hAnsi="Arial" w:cs="Arial"/>
          <w:sz w:val="22"/>
          <w:szCs w:val="22"/>
        </w:rPr>
        <w:t xml:space="preserve">0.3 </w:t>
      </w:r>
      <w:r w:rsidRPr="003C6842">
        <w:rPr>
          <w:rFonts w:ascii="Arial" w:hAnsi="Arial" w:cs="Arial"/>
          <w:sz w:val="22"/>
          <w:szCs w:val="22"/>
        </w:rPr>
        <w:t xml:space="preserve">A </w:t>
      </w:r>
    </w:p>
    <w:p w:rsidR="008138D7" w:rsidRPr="003C6842" w:rsidRDefault="008138D7" w:rsidP="008138D7">
      <w:pPr>
        <w:numPr>
          <w:ilvl w:val="4"/>
          <w:numId w:val="1"/>
        </w:numPr>
        <w:tabs>
          <w:tab w:val="left" w:pos="900"/>
        </w:tabs>
        <w:rPr>
          <w:rFonts w:ascii="Arial" w:hAnsi="Arial" w:cs="Arial"/>
          <w:sz w:val="22"/>
          <w:szCs w:val="22"/>
        </w:rPr>
      </w:pPr>
      <w:r w:rsidRPr="003C6842">
        <w:rPr>
          <w:rFonts w:ascii="Arial" w:hAnsi="Arial" w:cs="Arial"/>
          <w:sz w:val="22"/>
          <w:szCs w:val="22"/>
        </w:rPr>
        <w:t>Power Consumption</w:t>
      </w:r>
      <w:r w:rsidR="006161A8">
        <w:rPr>
          <w:rFonts w:ascii="Arial" w:hAnsi="Arial" w:cs="Arial"/>
          <w:sz w:val="22"/>
          <w:szCs w:val="22"/>
        </w:rPr>
        <w:t>: 12</w:t>
      </w:r>
      <w:r w:rsidRPr="003C6842">
        <w:rPr>
          <w:rFonts w:ascii="Arial" w:hAnsi="Arial" w:cs="Arial"/>
          <w:sz w:val="22"/>
          <w:szCs w:val="22"/>
        </w:rPr>
        <w:t xml:space="preserve"> W</w:t>
      </w:r>
    </w:p>
    <w:p w:rsidR="00221673" w:rsidRPr="003C6842" w:rsidRDefault="00221673" w:rsidP="00221673">
      <w:pPr>
        <w:tabs>
          <w:tab w:val="left" w:pos="900"/>
        </w:tabs>
        <w:ind w:left="360"/>
        <w:rPr>
          <w:rFonts w:ascii="Arial" w:hAnsi="Arial" w:cs="Arial"/>
          <w:sz w:val="22"/>
          <w:szCs w:val="22"/>
        </w:rPr>
      </w:pPr>
    </w:p>
    <w:p w:rsidR="00C94296" w:rsidRPr="003C6842" w:rsidRDefault="00C94296" w:rsidP="00422F44">
      <w:pPr>
        <w:numPr>
          <w:ilvl w:val="2"/>
          <w:numId w:val="1"/>
        </w:numPr>
        <w:tabs>
          <w:tab w:val="left" w:pos="900"/>
        </w:tabs>
        <w:rPr>
          <w:rFonts w:ascii="Arial" w:hAnsi="Arial" w:cs="Arial"/>
          <w:sz w:val="22"/>
          <w:szCs w:val="22"/>
        </w:rPr>
      </w:pPr>
      <w:r w:rsidRPr="003C6842">
        <w:rPr>
          <w:rFonts w:ascii="Arial" w:hAnsi="Arial" w:cs="Arial"/>
          <w:sz w:val="22"/>
          <w:szCs w:val="22"/>
        </w:rPr>
        <w:t>Sensor</w:t>
      </w:r>
    </w:p>
    <w:p w:rsidR="00C94296" w:rsidRPr="003C6842" w:rsidRDefault="00C94296" w:rsidP="00422F44">
      <w:pPr>
        <w:numPr>
          <w:ilvl w:val="3"/>
          <w:numId w:val="1"/>
        </w:numPr>
        <w:tabs>
          <w:tab w:val="left" w:pos="900"/>
        </w:tabs>
        <w:rPr>
          <w:rFonts w:ascii="Arial" w:hAnsi="Arial" w:cs="Arial"/>
          <w:sz w:val="22"/>
          <w:szCs w:val="22"/>
        </w:rPr>
      </w:pPr>
      <w:r w:rsidRPr="003C6842">
        <w:rPr>
          <w:rFonts w:ascii="Arial" w:hAnsi="Arial" w:cs="Arial"/>
          <w:sz w:val="22"/>
          <w:szCs w:val="22"/>
        </w:rPr>
        <w:t xml:space="preserve">Type: </w:t>
      </w:r>
      <w:r w:rsidR="00221673" w:rsidRPr="003C6842">
        <w:rPr>
          <w:rFonts w:ascii="Arial" w:hAnsi="Arial" w:cs="Arial"/>
          <w:sz w:val="22"/>
          <w:szCs w:val="22"/>
        </w:rPr>
        <w:t>1/3-inch CMOS HD</w:t>
      </w:r>
    </w:p>
    <w:p w:rsidR="00C94296" w:rsidRPr="003C6842" w:rsidRDefault="00C94296" w:rsidP="00422F44">
      <w:pPr>
        <w:numPr>
          <w:ilvl w:val="3"/>
          <w:numId w:val="1"/>
        </w:numPr>
        <w:tabs>
          <w:tab w:val="left" w:pos="900"/>
        </w:tabs>
        <w:rPr>
          <w:rFonts w:ascii="Arial" w:hAnsi="Arial" w:cs="Arial"/>
          <w:sz w:val="22"/>
          <w:szCs w:val="22"/>
        </w:rPr>
      </w:pPr>
      <w:r w:rsidRPr="003C6842">
        <w:rPr>
          <w:rFonts w:ascii="Arial" w:hAnsi="Arial" w:cs="Arial"/>
          <w:sz w:val="22"/>
          <w:szCs w:val="22"/>
        </w:rPr>
        <w:t>Active Pixels:</w:t>
      </w:r>
      <w:r w:rsidR="004158C9" w:rsidRPr="003C6842">
        <w:rPr>
          <w:rFonts w:ascii="Arial" w:hAnsi="Arial" w:cs="Arial"/>
          <w:sz w:val="22"/>
          <w:szCs w:val="22"/>
        </w:rPr>
        <w:t xml:space="preserve"> </w:t>
      </w:r>
      <w:r w:rsidR="008138D7" w:rsidRPr="003C6842">
        <w:rPr>
          <w:rFonts w:ascii="Arial" w:hAnsi="Arial" w:cs="Arial"/>
          <w:sz w:val="22"/>
          <w:szCs w:val="22"/>
        </w:rPr>
        <w:t>1280 x 720</w:t>
      </w:r>
    </w:p>
    <w:p w:rsidR="009B2E93" w:rsidRPr="003C6842" w:rsidRDefault="009B2E93" w:rsidP="009B2E93">
      <w:pPr>
        <w:tabs>
          <w:tab w:val="left" w:pos="900"/>
        </w:tabs>
        <w:ind w:left="792"/>
        <w:rPr>
          <w:rFonts w:ascii="Arial" w:hAnsi="Arial" w:cs="Arial"/>
          <w:sz w:val="22"/>
          <w:szCs w:val="22"/>
        </w:rPr>
      </w:pPr>
    </w:p>
    <w:p w:rsidR="00C94296" w:rsidRPr="003C6842" w:rsidRDefault="00C94296" w:rsidP="00422F44">
      <w:pPr>
        <w:keepNext/>
        <w:keepLines/>
        <w:numPr>
          <w:ilvl w:val="2"/>
          <w:numId w:val="1"/>
        </w:numPr>
        <w:tabs>
          <w:tab w:val="left" w:pos="900"/>
        </w:tabs>
        <w:rPr>
          <w:rFonts w:ascii="Arial" w:hAnsi="Arial" w:cs="Arial"/>
          <w:sz w:val="22"/>
          <w:szCs w:val="22"/>
        </w:rPr>
      </w:pPr>
      <w:r w:rsidRPr="003C6842">
        <w:rPr>
          <w:rFonts w:ascii="Arial" w:hAnsi="Arial" w:cs="Arial"/>
          <w:sz w:val="22"/>
          <w:szCs w:val="22"/>
        </w:rPr>
        <w:lastRenderedPageBreak/>
        <w:t>Video</w:t>
      </w:r>
    </w:p>
    <w:p w:rsidR="00C94296" w:rsidRPr="003C6842" w:rsidRDefault="006C0CAE"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Video Compression</w:t>
      </w:r>
      <w:r w:rsidR="00C94296" w:rsidRPr="003C6842">
        <w:rPr>
          <w:rFonts w:ascii="Arial" w:hAnsi="Arial" w:cs="Arial"/>
          <w:sz w:val="22"/>
          <w:szCs w:val="22"/>
        </w:rPr>
        <w:t>: H.264 (ISO/IEC 14496</w:t>
      </w:r>
      <w:r w:rsidR="00C94296" w:rsidRPr="003C6842">
        <w:rPr>
          <w:rFonts w:ascii="Arial" w:eastAsia="MS Mincho" w:hAnsi="Arial" w:cs="Arial"/>
          <w:sz w:val="22"/>
          <w:szCs w:val="22"/>
        </w:rPr>
        <w:t>‑</w:t>
      </w:r>
      <w:r w:rsidR="00C94296" w:rsidRPr="003C6842">
        <w:rPr>
          <w:rFonts w:ascii="Arial" w:hAnsi="Arial" w:cs="Arial"/>
          <w:sz w:val="22"/>
          <w:szCs w:val="22"/>
        </w:rPr>
        <w:t xml:space="preserve">10), </w:t>
      </w:r>
      <w:r w:rsidR="001C4C77" w:rsidRPr="003C6842">
        <w:rPr>
          <w:rFonts w:ascii="Arial" w:hAnsi="Arial" w:cs="Arial"/>
          <w:sz w:val="22"/>
          <w:szCs w:val="22"/>
        </w:rPr>
        <w:t>M-</w:t>
      </w:r>
      <w:r w:rsidR="00C94296" w:rsidRPr="003C6842">
        <w:rPr>
          <w:rFonts w:ascii="Arial" w:hAnsi="Arial" w:cs="Arial"/>
          <w:sz w:val="22"/>
          <w:szCs w:val="22"/>
        </w:rPr>
        <w:t>JPEG</w:t>
      </w:r>
      <w:r w:rsidR="001C4C77" w:rsidRPr="003C6842">
        <w:rPr>
          <w:rFonts w:ascii="Arial" w:hAnsi="Arial" w:cs="Arial"/>
          <w:sz w:val="22"/>
          <w:szCs w:val="22"/>
        </w:rPr>
        <w:t>, JPEG</w:t>
      </w:r>
    </w:p>
    <w:p w:rsidR="001C4C77" w:rsidRPr="003C6842" w:rsidRDefault="001C4C77"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 xml:space="preserve">Streaming: </w:t>
      </w:r>
      <w:r w:rsidR="008138D7" w:rsidRPr="003C6842">
        <w:rPr>
          <w:rFonts w:ascii="Arial" w:hAnsi="Arial" w:cs="Arial"/>
          <w:sz w:val="22"/>
          <w:szCs w:val="22"/>
        </w:rPr>
        <w:t>Multiple configurable streams in H.264 and M-JPEG, configurable frame rate and bandwidth</w:t>
      </w:r>
      <w:r w:rsidR="00221673" w:rsidRPr="003C6842">
        <w:rPr>
          <w:rFonts w:ascii="Arial" w:hAnsi="Arial" w:cs="Arial"/>
          <w:sz w:val="22"/>
          <w:szCs w:val="22"/>
        </w:rPr>
        <w:t>.</w:t>
      </w:r>
    </w:p>
    <w:p w:rsidR="00221673" w:rsidRPr="003C6842" w:rsidRDefault="00221673"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Resolution (H x V):</w:t>
      </w:r>
    </w:p>
    <w:p w:rsidR="00221673" w:rsidRPr="003C6842" w:rsidRDefault="00221673" w:rsidP="00422F44">
      <w:pPr>
        <w:keepNext/>
        <w:keepLines/>
        <w:numPr>
          <w:ilvl w:val="4"/>
          <w:numId w:val="1"/>
        </w:numPr>
        <w:tabs>
          <w:tab w:val="left" w:pos="900"/>
        </w:tabs>
        <w:rPr>
          <w:rFonts w:ascii="Arial" w:hAnsi="Arial" w:cs="Arial"/>
          <w:sz w:val="22"/>
          <w:szCs w:val="22"/>
        </w:rPr>
      </w:pPr>
      <w:r w:rsidRPr="003C6842">
        <w:rPr>
          <w:rFonts w:ascii="Arial" w:hAnsi="Arial" w:cs="Arial"/>
          <w:sz w:val="22"/>
          <w:szCs w:val="22"/>
        </w:rPr>
        <w:t>720p HD: 1280 x 720</w:t>
      </w:r>
    </w:p>
    <w:p w:rsidR="00221673" w:rsidRPr="003C6842" w:rsidRDefault="00221673" w:rsidP="00422F44">
      <w:pPr>
        <w:keepNext/>
        <w:keepLines/>
        <w:numPr>
          <w:ilvl w:val="4"/>
          <w:numId w:val="1"/>
        </w:numPr>
        <w:tabs>
          <w:tab w:val="left" w:pos="900"/>
        </w:tabs>
        <w:rPr>
          <w:rFonts w:ascii="Arial" w:hAnsi="Arial" w:cs="Arial"/>
          <w:sz w:val="22"/>
          <w:szCs w:val="22"/>
        </w:rPr>
      </w:pPr>
      <w:r w:rsidRPr="003C6842">
        <w:rPr>
          <w:rFonts w:ascii="Arial" w:hAnsi="Arial" w:cs="Arial"/>
          <w:sz w:val="22"/>
          <w:szCs w:val="22"/>
        </w:rPr>
        <w:t>480p SD</w:t>
      </w:r>
    </w:p>
    <w:p w:rsidR="00221673" w:rsidRPr="003C6842" w:rsidRDefault="00221673" w:rsidP="00422F44">
      <w:pPr>
        <w:keepNext/>
        <w:keepLines/>
        <w:numPr>
          <w:ilvl w:val="5"/>
          <w:numId w:val="1"/>
        </w:numPr>
        <w:tabs>
          <w:tab w:val="left" w:pos="900"/>
        </w:tabs>
        <w:rPr>
          <w:rFonts w:ascii="Arial" w:hAnsi="Arial" w:cs="Arial"/>
          <w:sz w:val="22"/>
          <w:szCs w:val="22"/>
        </w:rPr>
      </w:pPr>
      <w:r w:rsidRPr="003C6842">
        <w:rPr>
          <w:rFonts w:ascii="Arial" w:hAnsi="Arial" w:cs="Arial"/>
          <w:sz w:val="22"/>
          <w:szCs w:val="22"/>
        </w:rPr>
        <w:t>Encoding: 704 x 480</w:t>
      </w:r>
    </w:p>
    <w:p w:rsidR="00221673" w:rsidRPr="003C6842" w:rsidRDefault="00221673" w:rsidP="00422F44">
      <w:pPr>
        <w:keepNext/>
        <w:keepLines/>
        <w:numPr>
          <w:ilvl w:val="5"/>
          <w:numId w:val="1"/>
        </w:numPr>
        <w:tabs>
          <w:tab w:val="left" w:pos="900"/>
        </w:tabs>
        <w:rPr>
          <w:rFonts w:ascii="Arial" w:hAnsi="Arial" w:cs="Arial"/>
          <w:sz w:val="22"/>
          <w:szCs w:val="22"/>
        </w:rPr>
      </w:pPr>
      <w:r w:rsidRPr="003C6842">
        <w:rPr>
          <w:rFonts w:ascii="Arial" w:hAnsi="Arial" w:cs="Arial"/>
          <w:sz w:val="22"/>
          <w:szCs w:val="22"/>
        </w:rPr>
        <w:t>Displayed: 854 x 480</w:t>
      </w:r>
    </w:p>
    <w:p w:rsidR="00221673" w:rsidRPr="003C6842" w:rsidRDefault="00221673" w:rsidP="00422F44">
      <w:pPr>
        <w:keepNext/>
        <w:keepLines/>
        <w:numPr>
          <w:ilvl w:val="4"/>
          <w:numId w:val="1"/>
        </w:numPr>
        <w:tabs>
          <w:tab w:val="left" w:pos="900"/>
        </w:tabs>
        <w:rPr>
          <w:rFonts w:ascii="Arial" w:hAnsi="Arial" w:cs="Arial"/>
          <w:sz w:val="22"/>
          <w:szCs w:val="22"/>
        </w:rPr>
      </w:pPr>
      <w:r w:rsidRPr="003C6842">
        <w:rPr>
          <w:rFonts w:ascii="Arial" w:hAnsi="Arial" w:cs="Arial"/>
          <w:sz w:val="22"/>
          <w:szCs w:val="22"/>
        </w:rPr>
        <w:t xml:space="preserve">432p SD: </w:t>
      </w:r>
      <w:r w:rsidR="008138D7" w:rsidRPr="003C6842">
        <w:rPr>
          <w:rFonts w:ascii="Arial" w:hAnsi="Arial" w:cs="Arial"/>
          <w:sz w:val="22"/>
          <w:szCs w:val="22"/>
        </w:rPr>
        <w:t>7</w:t>
      </w:r>
      <w:r w:rsidRPr="003C6842">
        <w:rPr>
          <w:rFonts w:ascii="Arial" w:hAnsi="Arial" w:cs="Arial"/>
          <w:sz w:val="22"/>
          <w:szCs w:val="22"/>
        </w:rPr>
        <w:t>68 x 432</w:t>
      </w:r>
    </w:p>
    <w:p w:rsidR="00221673" w:rsidRPr="003C6842" w:rsidRDefault="00221673" w:rsidP="00422F44">
      <w:pPr>
        <w:keepNext/>
        <w:keepLines/>
        <w:numPr>
          <w:ilvl w:val="4"/>
          <w:numId w:val="1"/>
        </w:numPr>
        <w:tabs>
          <w:tab w:val="left" w:pos="900"/>
        </w:tabs>
        <w:rPr>
          <w:rFonts w:ascii="Arial" w:hAnsi="Arial" w:cs="Arial"/>
          <w:sz w:val="22"/>
          <w:szCs w:val="22"/>
        </w:rPr>
      </w:pPr>
      <w:r w:rsidRPr="003C6842">
        <w:rPr>
          <w:rFonts w:ascii="Arial" w:hAnsi="Arial" w:cs="Arial"/>
          <w:sz w:val="22"/>
          <w:szCs w:val="22"/>
        </w:rPr>
        <w:t>288p SD: 512 x 288</w:t>
      </w:r>
    </w:p>
    <w:p w:rsidR="00221673" w:rsidRPr="003C6842" w:rsidRDefault="00221673" w:rsidP="00422F44">
      <w:pPr>
        <w:keepNext/>
        <w:keepLines/>
        <w:numPr>
          <w:ilvl w:val="4"/>
          <w:numId w:val="1"/>
        </w:numPr>
        <w:tabs>
          <w:tab w:val="left" w:pos="900"/>
        </w:tabs>
        <w:rPr>
          <w:rFonts w:ascii="Arial" w:hAnsi="Arial" w:cs="Arial"/>
          <w:sz w:val="22"/>
          <w:szCs w:val="22"/>
        </w:rPr>
      </w:pPr>
      <w:r w:rsidRPr="003C6842">
        <w:rPr>
          <w:rFonts w:ascii="Arial" w:hAnsi="Arial" w:cs="Arial"/>
          <w:sz w:val="22"/>
          <w:szCs w:val="22"/>
        </w:rPr>
        <w:t>240p SD:</w:t>
      </w:r>
    </w:p>
    <w:p w:rsidR="00221673" w:rsidRPr="003C6842" w:rsidRDefault="00221673" w:rsidP="00422F44">
      <w:pPr>
        <w:keepNext/>
        <w:keepLines/>
        <w:numPr>
          <w:ilvl w:val="5"/>
          <w:numId w:val="1"/>
        </w:numPr>
        <w:tabs>
          <w:tab w:val="left" w:pos="900"/>
        </w:tabs>
        <w:rPr>
          <w:rFonts w:ascii="Arial" w:hAnsi="Arial" w:cs="Arial"/>
          <w:sz w:val="22"/>
          <w:szCs w:val="22"/>
        </w:rPr>
      </w:pPr>
      <w:r w:rsidRPr="003C6842">
        <w:rPr>
          <w:rFonts w:ascii="Arial" w:hAnsi="Arial" w:cs="Arial"/>
          <w:sz w:val="22"/>
          <w:szCs w:val="22"/>
        </w:rPr>
        <w:t>Encoding: 352 x 240</w:t>
      </w:r>
    </w:p>
    <w:p w:rsidR="00221673" w:rsidRPr="003C6842" w:rsidRDefault="00221673" w:rsidP="00422F44">
      <w:pPr>
        <w:keepNext/>
        <w:keepLines/>
        <w:numPr>
          <w:ilvl w:val="5"/>
          <w:numId w:val="1"/>
        </w:numPr>
        <w:tabs>
          <w:tab w:val="left" w:pos="900"/>
        </w:tabs>
        <w:rPr>
          <w:rFonts w:ascii="Arial" w:hAnsi="Arial" w:cs="Arial"/>
          <w:sz w:val="22"/>
          <w:szCs w:val="22"/>
        </w:rPr>
      </w:pPr>
      <w:r w:rsidRPr="003C6842">
        <w:rPr>
          <w:rFonts w:ascii="Arial" w:hAnsi="Arial" w:cs="Arial"/>
          <w:sz w:val="22"/>
          <w:szCs w:val="22"/>
        </w:rPr>
        <w:t>Displayed: 432 x 240</w:t>
      </w:r>
    </w:p>
    <w:p w:rsidR="00221673" w:rsidRPr="003C6842" w:rsidRDefault="00221673" w:rsidP="00422F44">
      <w:pPr>
        <w:keepNext/>
        <w:keepLines/>
        <w:numPr>
          <w:ilvl w:val="4"/>
          <w:numId w:val="1"/>
        </w:numPr>
        <w:tabs>
          <w:tab w:val="left" w:pos="900"/>
        </w:tabs>
        <w:rPr>
          <w:rFonts w:ascii="Arial" w:hAnsi="Arial" w:cs="Arial"/>
          <w:sz w:val="22"/>
          <w:szCs w:val="22"/>
        </w:rPr>
      </w:pPr>
      <w:r w:rsidRPr="003C6842">
        <w:rPr>
          <w:rFonts w:ascii="Arial" w:hAnsi="Arial" w:cs="Arial"/>
          <w:sz w:val="22"/>
          <w:szCs w:val="22"/>
        </w:rPr>
        <w:t>144p SD: 256 x 144</w:t>
      </w:r>
    </w:p>
    <w:p w:rsidR="008138D7" w:rsidRPr="003C6842" w:rsidRDefault="008138D7" w:rsidP="00422F44">
      <w:pPr>
        <w:keepNext/>
        <w:keepLines/>
        <w:numPr>
          <w:ilvl w:val="4"/>
          <w:numId w:val="1"/>
        </w:numPr>
        <w:tabs>
          <w:tab w:val="left" w:pos="900"/>
        </w:tabs>
        <w:rPr>
          <w:rFonts w:ascii="Arial" w:hAnsi="Arial" w:cs="Arial"/>
          <w:sz w:val="22"/>
          <w:szCs w:val="22"/>
        </w:rPr>
      </w:pPr>
      <w:r w:rsidRPr="003C6842">
        <w:rPr>
          <w:rFonts w:ascii="Arial" w:hAnsi="Arial" w:cs="Arial"/>
          <w:sz w:val="22"/>
          <w:szCs w:val="22"/>
        </w:rPr>
        <w:t>Corridor mode: 400 x 720</w:t>
      </w:r>
    </w:p>
    <w:p w:rsidR="008138D7" w:rsidRPr="003C6842" w:rsidRDefault="008138D7" w:rsidP="00422F44">
      <w:pPr>
        <w:keepNext/>
        <w:keepLines/>
        <w:numPr>
          <w:ilvl w:val="4"/>
          <w:numId w:val="1"/>
        </w:numPr>
        <w:tabs>
          <w:tab w:val="left" w:pos="900"/>
        </w:tabs>
        <w:rPr>
          <w:rFonts w:ascii="Arial" w:hAnsi="Arial" w:cs="Arial"/>
          <w:sz w:val="22"/>
          <w:szCs w:val="22"/>
        </w:rPr>
      </w:pPr>
      <w:r w:rsidRPr="003C6842">
        <w:rPr>
          <w:rFonts w:ascii="Arial" w:hAnsi="Arial" w:cs="Arial"/>
          <w:sz w:val="22"/>
          <w:szCs w:val="22"/>
        </w:rPr>
        <w:t>D1 4:3 cropped: 704 x 480</w:t>
      </w:r>
    </w:p>
    <w:p w:rsidR="008138D7" w:rsidRPr="003C6842" w:rsidRDefault="008138D7"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Overall IP Delay: Min. 120 ms, Max. 240 ms</w:t>
      </w:r>
    </w:p>
    <w:p w:rsidR="009F1070" w:rsidRPr="003C6842" w:rsidRDefault="006C0CAE"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GOP Structure: I, IP, IBP, IBBP,</w:t>
      </w:r>
    </w:p>
    <w:p w:rsidR="006C0CAE" w:rsidRPr="003C6842" w:rsidRDefault="00161D0E"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Sensitivity ( 3200K</w:t>
      </w:r>
      <w:r w:rsidR="006C0CAE" w:rsidRPr="003C6842">
        <w:rPr>
          <w:rFonts w:ascii="Arial" w:hAnsi="Arial" w:cs="Arial"/>
          <w:sz w:val="22"/>
          <w:szCs w:val="22"/>
        </w:rPr>
        <w:t xml:space="preserve">, </w:t>
      </w:r>
      <w:r w:rsidRPr="003C6842">
        <w:rPr>
          <w:rFonts w:ascii="Arial" w:hAnsi="Arial" w:cs="Arial"/>
          <w:sz w:val="22"/>
          <w:szCs w:val="22"/>
        </w:rPr>
        <w:t xml:space="preserve">Scene Reflectivity </w:t>
      </w:r>
      <w:r w:rsidR="006C0CAE" w:rsidRPr="003C6842">
        <w:rPr>
          <w:rFonts w:ascii="Arial" w:hAnsi="Arial" w:cs="Arial"/>
          <w:sz w:val="22"/>
          <w:szCs w:val="22"/>
        </w:rPr>
        <w:t>89%, F1.</w:t>
      </w:r>
      <w:r w:rsidRPr="003C6842">
        <w:rPr>
          <w:rFonts w:ascii="Arial" w:hAnsi="Arial" w:cs="Arial"/>
          <w:sz w:val="22"/>
          <w:szCs w:val="22"/>
        </w:rPr>
        <w:t>2</w:t>
      </w:r>
      <w:r w:rsidR="006C0CAE" w:rsidRPr="003C6842">
        <w:rPr>
          <w:rFonts w:ascii="Arial" w:hAnsi="Arial" w:cs="Arial"/>
          <w:sz w:val="22"/>
          <w:szCs w:val="22"/>
        </w:rPr>
        <w:t>)</w:t>
      </w:r>
    </w:p>
    <w:p w:rsidR="00221673" w:rsidRPr="003C6842" w:rsidRDefault="00221673" w:rsidP="00422F44">
      <w:pPr>
        <w:numPr>
          <w:ilvl w:val="4"/>
          <w:numId w:val="1"/>
        </w:numPr>
        <w:tabs>
          <w:tab w:val="left" w:pos="900"/>
        </w:tabs>
        <w:rPr>
          <w:rFonts w:ascii="Arial" w:hAnsi="Arial" w:cs="Arial"/>
          <w:sz w:val="22"/>
          <w:szCs w:val="22"/>
        </w:rPr>
      </w:pPr>
      <w:r w:rsidRPr="003C6842">
        <w:rPr>
          <w:rFonts w:ascii="Arial" w:hAnsi="Arial" w:cs="Arial"/>
          <w:sz w:val="22"/>
          <w:szCs w:val="22"/>
        </w:rPr>
        <w:t>Minimum Illumination (30 IRE):</w:t>
      </w:r>
    </w:p>
    <w:p w:rsidR="00221673" w:rsidRPr="003C6842" w:rsidRDefault="00221673" w:rsidP="00422F44">
      <w:pPr>
        <w:numPr>
          <w:ilvl w:val="5"/>
          <w:numId w:val="1"/>
        </w:numPr>
        <w:tabs>
          <w:tab w:val="left" w:pos="900"/>
        </w:tabs>
        <w:rPr>
          <w:rFonts w:ascii="Arial" w:hAnsi="Arial" w:cs="Arial"/>
          <w:sz w:val="22"/>
          <w:szCs w:val="22"/>
        </w:rPr>
      </w:pPr>
      <w:r w:rsidRPr="003C6842">
        <w:rPr>
          <w:rFonts w:ascii="Arial" w:hAnsi="Arial" w:cs="Arial"/>
          <w:sz w:val="22"/>
          <w:szCs w:val="22"/>
        </w:rPr>
        <w:t>Color: 0.</w:t>
      </w:r>
      <w:r w:rsidR="008138D7" w:rsidRPr="003C6842">
        <w:rPr>
          <w:rFonts w:ascii="Arial" w:hAnsi="Arial" w:cs="Arial"/>
          <w:sz w:val="22"/>
          <w:szCs w:val="22"/>
        </w:rPr>
        <w:t>017</w:t>
      </w:r>
      <w:r w:rsidRPr="003C6842">
        <w:rPr>
          <w:rFonts w:ascii="Arial" w:hAnsi="Arial" w:cs="Arial"/>
          <w:sz w:val="22"/>
          <w:szCs w:val="22"/>
        </w:rPr>
        <w:t xml:space="preserve"> lx (0.0</w:t>
      </w:r>
      <w:r w:rsidR="008138D7" w:rsidRPr="003C6842">
        <w:rPr>
          <w:rFonts w:ascii="Arial" w:hAnsi="Arial" w:cs="Arial"/>
          <w:sz w:val="22"/>
          <w:szCs w:val="22"/>
        </w:rPr>
        <w:t>017</w:t>
      </w:r>
      <w:r w:rsidRPr="003C6842">
        <w:rPr>
          <w:rFonts w:ascii="Arial" w:hAnsi="Arial" w:cs="Arial"/>
          <w:sz w:val="22"/>
          <w:szCs w:val="22"/>
        </w:rPr>
        <w:t xml:space="preserve"> fc)</w:t>
      </w:r>
    </w:p>
    <w:p w:rsidR="00221673" w:rsidRPr="003C6842" w:rsidRDefault="00221673" w:rsidP="00422F44">
      <w:pPr>
        <w:numPr>
          <w:ilvl w:val="5"/>
          <w:numId w:val="1"/>
        </w:numPr>
        <w:tabs>
          <w:tab w:val="left" w:pos="900"/>
        </w:tabs>
        <w:rPr>
          <w:rFonts w:ascii="Arial" w:hAnsi="Arial" w:cs="Arial"/>
          <w:sz w:val="22"/>
          <w:szCs w:val="22"/>
        </w:rPr>
      </w:pPr>
      <w:r w:rsidRPr="003C6842">
        <w:rPr>
          <w:rFonts w:ascii="Arial" w:hAnsi="Arial" w:cs="Arial"/>
          <w:sz w:val="22"/>
          <w:szCs w:val="22"/>
        </w:rPr>
        <w:t>Monochrome: 0.0</w:t>
      </w:r>
      <w:r w:rsidR="008138D7" w:rsidRPr="003C6842">
        <w:rPr>
          <w:rFonts w:ascii="Arial" w:hAnsi="Arial" w:cs="Arial"/>
          <w:sz w:val="22"/>
          <w:szCs w:val="22"/>
        </w:rPr>
        <w:t>057</w:t>
      </w:r>
      <w:r w:rsidRPr="003C6842">
        <w:rPr>
          <w:rFonts w:ascii="Arial" w:hAnsi="Arial" w:cs="Arial"/>
          <w:sz w:val="22"/>
          <w:szCs w:val="22"/>
        </w:rPr>
        <w:t xml:space="preserve"> lx (0.00</w:t>
      </w:r>
      <w:r w:rsidR="008138D7" w:rsidRPr="003C6842">
        <w:rPr>
          <w:rFonts w:ascii="Arial" w:hAnsi="Arial" w:cs="Arial"/>
          <w:sz w:val="22"/>
          <w:szCs w:val="22"/>
        </w:rPr>
        <w:t>057</w:t>
      </w:r>
      <w:r w:rsidRPr="003C6842">
        <w:rPr>
          <w:rFonts w:ascii="Arial" w:hAnsi="Arial" w:cs="Arial"/>
          <w:sz w:val="22"/>
          <w:szCs w:val="22"/>
        </w:rPr>
        <w:t xml:space="preserve"> fc)</w:t>
      </w:r>
    </w:p>
    <w:p w:rsidR="00161D0E" w:rsidRPr="003C6842" w:rsidRDefault="00161D0E" w:rsidP="00422F44">
      <w:pPr>
        <w:numPr>
          <w:ilvl w:val="3"/>
          <w:numId w:val="1"/>
        </w:numPr>
        <w:tabs>
          <w:tab w:val="left" w:pos="900"/>
        </w:tabs>
        <w:rPr>
          <w:rFonts w:ascii="Arial" w:hAnsi="Arial" w:cs="Arial"/>
          <w:sz w:val="22"/>
          <w:szCs w:val="22"/>
        </w:rPr>
      </w:pPr>
      <w:r w:rsidRPr="003C6842">
        <w:rPr>
          <w:rFonts w:ascii="Arial" w:hAnsi="Arial" w:cs="Arial"/>
          <w:sz w:val="22"/>
          <w:szCs w:val="22"/>
        </w:rPr>
        <w:t>Day/Night: Color, Mono</w:t>
      </w:r>
      <w:r w:rsidR="008138D7" w:rsidRPr="003C6842">
        <w:rPr>
          <w:rFonts w:ascii="Arial" w:hAnsi="Arial" w:cs="Arial"/>
          <w:sz w:val="22"/>
          <w:szCs w:val="22"/>
        </w:rPr>
        <w:t>chrome</w:t>
      </w:r>
      <w:r w:rsidRPr="003C6842">
        <w:rPr>
          <w:rFonts w:ascii="Arial" w:hAnsi="Arial" w:cs="Arial"/>
          <w:sz w:val="22"/>
          <w:szCs w:val="22"/>
        </w:rPr>
        <w:t>, Auto</w:t>
      </w:r>
    </w:p>
    <w:p w:rsidR="00161D0E" w:rsidRPr="003C6842" w:rsidRDefault="00161D0E" w:rsidP="00422F44">
      <w:pPr>
        <w:numPr>
          <w:ilvl w:val="3"/>
          <w:numId w:val="1"/>
        </w:numPr>
        <w:tabs>
          <w:tab w:val="left" w:pos="900"/>
        </w:tabs>
        <w:rPr>
          <w:rFonts w:ascii="Arial" w:hAnsi="Arial" w:cs="Arial"/>
          <w:sz w:val="22"/>
          <w:szCs w:val="22"/>
        </w:rPr>
      </w:pPr>
      <w:r w:rsidRPr="003C6842">
        <w:rPr>
          <w:rFonts w:ascii="Arial" w:hAnsi="Arial" w:cs="Arial"/>
          <w:sz w:val="22"/>
          <w:szCs w:val="22"/>
        </w:rPr>
        <w:t>White Balance:</w:t>
      </w:r>
    </w:p>
    <w:p w:rsidR="00161D0E" w:rsidRPr="003C6842" w:rsidRDefault="00161D0E" w:rsidP="00422F44">
      <w:pPr>
        <w:numPr>
          <w:ilvl w:val="4"/>
          <w:numId w:val="1"/>
        </w:numPr>
        <w:tabs>
          <w:tab w:val="left" w:pos="900"/>
        </w:tabs>
        <w:rPr>
          <w:rFonts w:ascii="Arial" w:hAnsi="Arial" w:cs="Arial"/>
          <w:sz w:val="22"/>
          <w:szCs w:val="22"/>
        </w:rPr>
      </w:pPr>
      <w:r w:rsidRPr="003C6842">
        <w:rPr>
          <w:rFonts w:ascii="Arial" w:hAnsi="Arial" w:cs="Arial"/>
          <w:sz w:val="22"/>
          <w:szCs w:val="22"/>
        </w:rPr>
        <w:t>ATW (2500 to 10000K)</w:t>
      </w:r>
    </w:p>
    <w:p w:rsidR="00161D0E" w:rsidRPr="003C6842" w:rsidRDefault="00161D0E" w:rsidP="00422F44">
      <w:pPr>
        <w:numPr>
          <w:ilvl w:val="4"/>
          <w:numId w:val="1"/>
        </w:numPr>
        <w:tabs>
          <w:tab w:val="left" w:pos="900"/>
        </w:tabs>
        <w:rPr>
          <w:rFonts w:ascii="Arial" w:hAnsi="Arial" w:cs="Arial"/>
          <w:sz w:val="22"/>
          <w:szCs w:val="22"/>
        </w:rPr>
      </w:pPr>
      <w:r w:rsidRPr="003C6842">
        <w:rPr>
          <w:rFonts w:ascii="Arial" w:hAnsi="Arial" w:cs="Arial"/>
          <w:sz w:val="22"/>
          <w:szCs w:val="22"/>
        </w:rPr>
        <w:t xml:space="preserve">ATW hold and manual </w:t>
      </w:r>
    </w:p>
    <w:p w:rsidR="00221673" w:rsidRPr="003C6842" w:rsidRDefault="00221673" w:rsidP="00422F44">
      <w:pPr>
        <w:numPr>
          <w:ilvl w:val="4"/>
          <w:numId w:val="1"/>
        </w:numPr>
        <w:tabs>
          <w:tab w:val="left" w:pos="900"/>
        </w:tabs>
        <w:rPr>
          <w:rFonts w:ascii="Arial" w:hAnsi="Arial" w:cs="Arial"/>
          <w:sz w:val="22"/>
          <w:szCs w:val="22"/>
        </w:rPr>
      </w:pPr>
      <w:r w:rsidRPr="003C6842">
        <w:rPr>
          <w:rFonts w:ascii="Arial" w:hAnsi="Arial" w:cs="Arial"/>
          <w:sz w:val="22"/>
          <w:szCs w:val="22"/>
        </w:rPr>
        <w:t xml:space="preserve">Indoor and </w:t>
      </w:r>
      <w:r w:rsidR="002172E5" w:rsidRPr="003C6842">
        <w:rPr>
          <w:rFonts w:ascii="Arial" w:hAnsi="Arial" w:cs="Arial"/>
          <w:sz w:val="22"/>
          <w:szCs w:val="22"/>
        </w:rPr>
        <w:t>Outdoor</w:t>
      </w:r>
      <w:r w:rsidRPr="003C6842">
        <w:rPr>
          <w:rFonts w:ascii="Arial" w:hAnsi="Arial" w:cs="Arial"/>
          <w:sz w:val="22"/>
          <w:szCs w:val="22"/>
        </w:rPr>
        <w:t xml:space="preserve"> ATW</w:t>
      </w:r>
    </w:p>
    <w:p w:rsidR="00161D0E" w:rsidRPr="003C6842" w:rsidRDefault="00161D0E" w:rsidP="00422F44">
      <w:pPr>
        <w:numPr>
          <w:ilvl w:val="3"/>
          <w:numId w:val="1"/>
        </w:numPr>
        <w:tabs>
          <w:tab w:val="left" w:pos="900"/>
        </w:tabs>
        <w:rPr>
          <w:rFonts w:ascii="Arial" w:hAnsi="Arial" w:cs="Arial"/>
          <w:sz w:val="22"/>
          <w:szCs w:val="22"/>
        </w:rPr>
      </w:pPr>
      <w:r w:rsidRPr="003C6842">
        <w:rPr>
          <w:rFonts w:ascii="Arial" w:hAnsi="Arial" w:cs="Arial"/>
          <w:sz w:val="22"/>
          <w:szCs w:val="22"/>
        </w:rPr>
        <w:t>Shutter: Auto</w:t>
      </w:r>
      <w:r w:rsidR="002753B7" w:rsidRPr="003C6842">
        <w:rPr>
          <w:rFonts w:ascii="Arial" w:hAnsi="Arial" w:cs="Arial"/>
          <w:sz w:val="22"/>
          <w:szCs w:val="22"/>
        </w:rPr>
        <w:t xml:space="preserve">matic Electronic Shutter (AES) Fixed </w:t>
      </w:r>
      <w:r w:rsidRPr="003C6842">
        <w:rPr>
          <w:rFonts w:ascii="Arial" w:hAnsi="Arial" w:cs="Arial"/>
          <w:sz w:val="22"/>
          <w:szCs w:val="22"/>
        </w:rPr>
        <w:t>(1/</w:t>
      </w:r>
      <w:r w:rsidR="00221673" w:rsidRPr="003C6842">
        <w:rPr>
          <w:rFonts w:ascii="Arial" w:hAnsi="Arial" w:cs="Arial"/>
          <w:sz w:val="22"/>
          <w:szCs w:val="22"/>
        </w:rPr>
        <w:t>3</w:t>
      </w:r>
      <w:r w:rsidRPr="003C6842">
        <w:rPr>
          <w:rFonts w:ascii="Arial" w:hAnsi="Arial" w:cs="Arial"/>
          <w:sz w:val="22"/>
          <w:szCs w:val="22"/>
        </w:rPr>
        <w:t>0 [1/</w:t>
      </w:r>
      <w:r w:rsidR="00221673" w:rsidRPr="003C6842">
        <w:rPr>
          <w:rFonts w:ascii="Arial" w:hAnsi="Arial" w:cs="Arial"/>
          <w:sz w:val="22"/>
          <w:szCs w:val="22"/>
        </w:rPr>
        <w:t>25</w:t>
      </w:r>
      <w:r w:rsidRPr="003C6842">
        <w:rPr>
          <w:rFonts w:ascii="Arial" w:hAnsi="Arial" w:cs="Arial"/>
          <w:sz w:val="22"/>
          <w:szCs w:val="22"/>
        </w:rPr>
        <w:t>] to 1/</w:t>
      </w:r>
      <w:r w:rsidR="00221673" w:rsidRPr="003C6842">
        <w:rPr>
          <w:rFonts w:ascii="Arial" w:hAnsi="Arial" w:cs="Arial"/>
          <w:sz w:val="22"/>
          <w:szCs w:val="22"/>
        </w:rPr>
        <w:t>1500000</w:t>
      </w:r>
      <w:r w:rsidRPr="003C6842">
        <w:rPr>
          <w:rFonts w:ascii="Arial" w:hAnsi="Arial" w:cs="Arial"/>
          <w:sz w:val="22"/>
          <w:szCs w:val="22"/>
        </w:rPr>
        <w:t>) selectable</w:t>
      </w:r>
      <w:r w:rsidR="00221673" w:rsidRPr="003C6842">
        <w:rPr>
          <w:rFonts w:ascii="Arial" w:hAnsi="Arial" w:cs="Arial"/>
          <w:sz w:val="22"/>
          <w:szCs w:val="22"/>
        </w:rPr>
        <w:t>, default shutter</w:t>
      </w:r>
    </w:p>
    <w:p w:rsidR="00161D0E" w:rsidRPr="003C6842" w:rsidRDefault="002753B7" w:rsidP="00422F44">
      <w:pPr>
        <w:numPr>
          <w:ilvl w:val="3"/>
          <w:numId w:val="1"/>
        </w:numPr>
        <w:tabs>
          <w:tab w:val="left" w:pos="900"/>
        </w:tabs>
        <w:rPr>
          <w:rFonts w:ascii="Arial" w:hAnsi="Arial" w:cs="Arial"/>
          <w:sz w:val="22"/>
          <w:szCs w:val="22"/>
        </w:rPr>
      </w:pPr>
      <w:r w:rsidRPr="003C6842">
        <w:rPr>
          <w:rFonts w:ascii="Arial" w:hAnsi="Arial" w:cs="Arial"/>
          <w:sz w:val="22"/>
          <w:szCs w:val="22"/>
        </w:rPr>
        <w:t>Backlight Compensation: On, Off, Intelligent AE (BLC)</w:t>
      </w:r>
    </w:p>
    <w:p w:rsidR="002753B7" w:rsidRPr="003C6842" w:rsidRDefault="002753B7" w:rsidP="00422F44">
      <w:pPr>
        <w:numPr>
          <w:ilvl w:val="3"/>
          <w:numId w:val="1"/>
        </w:numPr>
        <w:tabs>
          <w:tab w:val="left" w:pos="900"/>
        </w:tabs>
        <w:rPr>
          <w:rFonts w:ascii="Arial" w:hAnsi="Arial" w:cs="Arial"/>
          <w:sz w:val="22"/>
          <w:szCs w:val="22"/>
        </w:rPr>
      </w:pPr>
      <w:r w:rsidRPr="003C6842">
        <w:rPr>
          <w:rFonts w:ascii="Arial" w:hAnsi="Arial" w:cs="Arial"/>
          <w:sz w:val="22"/>
          <w:szCs w:val="22"/>
        </w:rPr>
        <w:t>Noise Reduction: Intelligent Dynamic Noise Reduction (iDNR) with separate temporal and spatial adjustments</w:t>
      </w:r>
    </w:p>
    <w:p w:rsidR="00161D0E" w:rsidRPr="003C6842" w:rsidRDefault="00161D0E" w:rsidP="00422F44">
      <w:pPr>
        <w:numPr>
          <w:ilvl w:val="3"/>
          <w:numId w:val="1"/>
        </w:numPr>
        <w:tabs>
          <w:tab w:val="left" w:pos="900"/>
        </w:tabs>
        <w:rPr>
          <w:rFonts w:ascii="Arial" w:hAnsi="Arial" w:cs="Arial"/>
          <w:sz w:val="22"/>
          <w:szCs w:val="22"/>
        </w:rPr>
      </w:pPr>
      <w:r w:rsidRPr="003C6842">
        <w:rPr>
          <w:rFonts w:ascii="Arial" w:hAnsi="Arial" w:cs="Arial"/>
          <w:sz w:val="22"/>
          <w:szCs w:val="22"/>
        </w:rPr>
        <w:t xml:space="preserve">Sharpness: </w:t>
      </w:r>
      <w:r w:rsidR="002753B7" w:rsidRPr="003C6842">
        <w:rPr>
          <w:rFonts w:ascii="Arial" w:hAnsi="Arial" w:cs="Arial"/>
          <w:sz w:val="22"/>
          <w:szCs w:val="22"/>
        </w:rPr>
        <w:t>Sharpness enhanced l</w:t>
      </w:r>
      <w:r w:rsidRPr="003C6842">
        <w:rPr>
          <w:rFonts w:ascii="Arial" w:hAnsi="Arial" w:cs="Arial"/>
          <w:sz w:val="22"/>
          <w:szCs w:val="22"/>
        </w:rPr>
        <w:t>evel selectable</w:t>
      </w:r>
    </w:p>
    <w:p w:rsidR="005C76AF" w:rsidRPr="005F27C9" w:rsidRDefault="005F27C9" w:rsidP="00422F44">
      <w:pPr>
        <w:numPr>
          <w:ilvl w:val="3"/>
          <w:numId w:val="1"/>
        </w:numPr>
        <w:tabs>
          <w:tab w:val="left" w:pos="900"/>
        </w:tabs>
        <w:rPr>
          <w:rFonts w:ascii="Arial" w:hAnsi="Arial" w:cs="Arial"/>
          <w:sz w:val="22"/>
          <w:szCs w:val="22"/>
          <w:highlight w:val="yellow"/>
        </w:rPr>
      </w:pPr>
      <w:r w:rsidRPr="005F27C9">
        <w:rPr>
          <w:rFonts w:ascii="Arial" w:hAnsi="Arial" w:cs="Arial"/>
          <w:sz w:val="22"/>
          <w:szCs w:val="22"/>
          <w:highlight w:val="yellow"/>
        </w:rPr>
        <w:t xml:space="preserve">Wide </w:t>
      </w:r>
      <w:r w:rsidR="005C76AF" w:rsidRPr="005F27C9">
        <w:rPr>
          <w:rFonts w:ascii="Arial" w:hAnsi="Arial" w:cs="Arial"/>
          <w:sz w:val="22"/>
          <w:szCs w:val="22"/>
          <w:highlight w:val="yellow"/>
        </w:rPr>
        <w:t xml:space="preserve">Dynamic Range: </w:t>
      </w:r>
      <w:r w:rsidR="002753B7" w:rsidRPr="005F27C9">
        <w:rPr>
          <w:rFonts w:ascii="Arial" w:hAnsi="Arial" w:cs="Arial"/>
          <w:sz w:val="22"/>
          <w:szCs w:val="22"/>
          <w:highlight w:val="yellow"/>
        </w:rPr>
        <w:t>84</w:t>
      </w:r>
      <w:r w:rsidR="005C76AF" w:rsidRPr="005F27C9">
        <w:rPr>
          <w:rFonts w:ascii="Arial" w:hAnsi="Arial" w:cs="Arial"/>
          <w:sz w:val="22"/>
          <w:szCs w:val="22"/>
          <w:highlight w:val="yellow"/>
        </w:rPr>
        <w:t xml:space="preserve"> dB</w:t>
      </w:r>
    </w:p>
    <w:p w:rsidR="00161D0E" w:rsidRPr="003C6842" w:rsidRDefault="00161D0E" w:rsidP="00422F44">
      <w:pPr>
        <w:numPr>
          <w:ilvl w:val="3"/>
          <w:numId w:val="1"/>
        </w:numPr>
        <w:tabs>
          <w:tab w:val="left" w:pos="900"/>
        </w:tabs>
        <w:rPr>
          <w:rFonts w:ascii="Arial" w:hAnsi="Arial" w:cs="Arial"/>
          <w:sz w:val="22"/>
          <w:szCs w:val="22"/>
        </w:rPr>
      </w:pPr>
      <w:r w:rsidRPr="003C6842">
        <w:rPr>
          <w:rFonts w:ascii="Arial" w:hAnsi="Arial" w:cs="Arial"/>
          <w:sz w:val="22"/>
          <w:szCs w:val="22"/>
        </w:rPr>
        <w:t>Privacy Masking: Four (4) independent areas, fully programmable</w:t>
      </w:r>
    </w:p>
    <w:p w:rsidR="00161D0E" w:rsidRPr="003C6842" w:rsidRDefault="00161D0E" w:rsidP="00422F44">
      <w:pPr>
        <w:numPr>
          <w:ilvl w:val="3"/>
          <w:numId w:val="1"/>
        </w:numPr>
        <w:tabs>
          <w:tab w:val="left" w:pos="900"/>
        </w:tabs>
        <w:rPr>
          <w:rFonts w:ascii="Arial" w:hAnsi="Arial" w:cs="Arial"/>
          <w:sz w:val="22"/>
          <w:szCs w:val="22"/>
        </w:rPr>
      </w:pPr>
      <w:r w:rsidRPr="003C6842">
        <w:rPr>
          <w:rFonts w:ascii="Arial" w:hAnsi="Arial" w:cs="Arial"/>
          <w:sz w:val="22"/>
          <w:szCs w:val="22"/>
        </w:rPr>
        <w:t xml:space="preserve">Video Motion Analysis: </w:t>
      </w:r>
      <w:r w:rsidR="008568D4" w:rsidRPr="003C6842">
        <w:rPr>
          <w:rFonts w:ascii="Arial" w:hAnsi="Arial" w:cs="Arial"/>
          <w:sz w:val="22"/>
          <w:szCs w:val="22"/>
        </w:rPr>
        <w:t>Intelligent Video Analysis</w:t>
      </w:r>
    </w:p>
    <w:p w:rsidR="00281EAF" w:rsidRPr="003C6842" w:rsidRDefault="00281EAF" w:rsidP="00281EAF">
      <w:pPr>
        <w:numPr>
          <w:ilvl w:val="3"/>
          <w:numId w:val="1"/>
        </w:numPr>
        <w:tabs>
          <w:tab w:val="left" w:pos="900"/>
        </w:tabs>
        <w:rPr>
          <w:rFonts w:ascii="Arial" w:hAnsi="Arial" w:cs="Arial"/>
          <w:sz w:val="22"/>
          <w:szCs w:val="22"/>
        </w:rPr>
      </w:pPr>
      <w:r>
        <w:rPr>
          <w:rFonts w:ascii="Arial" w:hAnsi="Arial" w:cs="Arial"/>
          <w:sz w:val="22"/>
          <w:szCs w:val="22"/>
        </w:rPr>
        <w:t>Dual Region of Interest on second stream. The fi</w:t>
      </w:r>
      <w:r w:rsidR="00062EAA">
        <w:rPr>
          <w:rFonts w:ascii="Arial" w:hAnsi="Arial" w:cs="Arial"/>
          <w:sz w:val="22"/>
          <w:szCs w:val="22"/>
        </w:rPr>
        <w:t>rst</w:t>
      </w:r>
      <w:r>
        <w:rPr>
          <w:rFonts w:ascii="Arial" w:hAnsi="Arial" w:cs="Arial"/>
          <w:sz w:val="22"/>
          <w:szCs w:val="22"/>
        </w:rPr>
        <w:t xml:space="preserve"> two client applications connecting to the second stream get an independent Region Of Interest with Pan Tilt Zoom control.</w:t>
      </w:r>
    </w:p>
    <w:p w:rsidR="008568D4" w:rsidRPr="003C6842" w:rsidRDefault="008568D4" w:rsidP="008568D4">
      <w:pPr>
        <w:tabs>
          <w:tab w:val="left" w:pos="900"/>
        </w:tabs>
        <w:ind w:left="792"/>
        <w:rPr>
          <w:rFonts w:ascii="Arial" w:hAnsi="Arial" w:cs="Arial"/>
          <w:sz w:val="22"/>
          <w:szCs w:val="22"/>
        </w:rPr>
      </w:pPr>
    </w:p>
    <w:p w:rsidR="00DA7A91" w:rsidRPr="003C6842" w:rsidRDefault="00DA7A91" w:rsidP="00422F44">
      <w:pPr>
        <w:keepNext/>
        <w:keepLines/>
        <w:numPr>
          <w:ilvl w:val="2"/>
          <w:numId w:val="1"/>
        </w:numPr>
        <w:tabs>
          <w:tab w:val="left" w:pos="900"/>
        </w:tabs>
        <w:rPr>
          <w:rFonts w:ascii="Arial" w:hAnsi="Arial" w:cs="Arial"/>
          <w:sz w:val="22"/>
          <w:szCs w:val="22"/>
        </w:rPr>
      </w:pPr>
      <w:r w:rsidRPr="003C6842">
        <w:rPr>
          <w:rFonts w:ascii="Arial" w:hAnsi="Arial" w:cs="Arial"/>
          <w:sz w:val="22"/>
          <w:szCs w:val="22"/>
        </w:rPr>
        <w:t>Audio</w:t>
      </w:r>
    </w:p>
    <w:p w:rsidR="008568D4" w:rsidRPr="003C6842" w:rsidRDefault="008568D4" w:rsidP="00422F44">
      <w:pPr>
        <w:numPr>
          <w:ilvl w:val="3"/>
          <w:numId w:val="1"/>
        </w:numPr>
        <w:tabs>
          <w:tab w:val="left" w:pos="900"/>
        </w:tabs>
        <w:rPr>
          <w:rFonts w:ascii="Arial" w:hAnsi="Arial" w:cs="Arial"/>
          <w:sz w:val="22"/>
          <w:szCs w:val="22"/>
        </w:rPr>
      </w:pPr>
      <w:r w:rsidRPr="003C6842">
        <w:rPr>
          <w:rFonts w:ascii="Arial" w:hAnsi="Arial" w:cs="Arial"/>
          <w:sz w:val="22"/>
          <w:szCs w:val="22"/>
        </w:rPr>
        <w:t xml:space="preserve">Standard: </w:t>
      </w:r>
    </w:p>
    <w:p w:rsidR="008568D4" w:rsidRPr="003C6842" w:rsidRDefault="008568D4" w:rsidP="00422F44">
      <w:pPr>
        <w:numPr>
          <w:ilvl w:val="4"/>
          <w:numId w:val="1"/>
        </w:numPr>
        <w:tabs>
          <w:tab w:val="left" w:pos="900"/>
        </w:tabs>
        <w:rPr>
          <w:rFonts w:ascii="Arial" w:hAnsi="Arial" w:cs="Arial"/>
          <w:sz w:val="22"/>
          <w:szCs w:val="22"/>
        </w:rPr>
      </w:pPr>
      <w:r w:rsidRPr="003C6842">
        <w:rPr>
          <w:rFonts w:ascii="Arial" w:hAnsi="Arial" w:cs="Arial"/>
          <w:sz w:val="22"/>
          <w:szCs w:val="22"/>
        </w:rPr>
        <w:t>AAC</w:t>
      </w:r>
    </w:p>
    <w:p w:rsidR="008568D4" w:rsidRPr="003C6842" w:rsidRDefault="008568D4" w:rsidP="00422F44">
      <w:pPr>
        <w:numPr>
          <w:ilvl w:val="4"/>
          <w:numId w:val="1"/>
        </w:numPr>
        <w:tabs>
          <w:tab w:val="left" w:pos="900"/>
        </w:tabs>
        <w:rPr>
          <w:rFonts w:ascii="Arial" w:hAnsi="Arial" w:cs="Arial"/>
          <w:sz w:val="22"/>
          <w:szCs w:val="22"/>
        </w:rPr>
      </w:pPr>
      <w:r w:rsidRPr="003C6842">
        <w:rPr>
          <w:rFonts w:ascii="Arial" w:hAnsi="Arial" w:cs="Arial"/>
          <w:sz w:val="22"/>
          <w:szCs w:val="22"/>
        </w:rPr>
        <w:t>G.711, 8 kHz sampling rate</w:t>
      </w:r>
    </w:p>
    <w:p w:rsidR="008568D4" w:rsidRPr="003C6842" w:rsidRDefault="008568D4" w:rsidP="00422F44">
      <w:pPr>
        <w:numPr>
          <w:ilvl w:val="4"/>
          <w:numId w:val="1"/>
        </w:numPr>
        <w:tabs>
          <w:tab w:val="left" w:pos="900"/>
        </w:tabs>
        <w:rPr>
          <w:rFonts w:ascii="Arial" w:hAnsi="Arial" w:cs="Arial"/>
          <w:sz w:val="22"/>
          <w:szCs w:val="22"/>
        </w:rPr>
      </w:pPr>
      <w:r w:rsidRPr="003C6842">
        <w:rPr>
          <w:rFonts w:ascii="Arial" w:hAnsi="Arial" w:cs="Arial"/>
          <w:sz w:val="22"/>
          <w:szCs w:val="22"/>
        </w:rPr>
        <w:t>L16, 16 kHz sampling rate</w:t>
      </w:r>
    </w:p>
    <w:p w:rsidR="00C94296" w:rsidRPr="003C6842" w:rsidRDefault="00C94296"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Signal-to-Noise Ratio: &gt;50 dB</w:t>
      </w:r>
    </w:p>
    <w:p w:rsidR="00C94296" w:rsidRPr="003C6842" w:rsidRDefault="00DA7A91" w:rsidP="00422F44">
      <w:pPr>
        <w:numPr>
          <w:ilvl w:val="3"/>
          <w:numId w:val="1"/>
        </w:numPr>
        <w:tabs>
          <w:tab w:val="left" w:pos="900"/>
        </w:tabs>
        <w:rPr>
          <w:rFonts w:ascii="Arial" w:hAnsi="Arial" w:cs="Arial"/>
          <w:sz w:val="22"/>
          <w:szCs w:val="22"/>
        </w:rPr>
      </w:pPr>
      <w:r w:rsidRPr="003C6842">
        <w:rPr>
          <w:rFonts w:ascii="Arial" w:hAnsi="Arial" w:cs="Arial"/>
          <w:sz w:val="22"/>
          <w:szCs w:val="22"/>
        </w:rPr>
        <w:t xml:space="preserve">Audio Streaming: Full duplex </w:t>
      </w:r>
      <w:r w:rsidR="00161D0E" w:rsidRPr="003C6842">
        <w:rPr>
          <w:rFonts w:ascii="Arial" w:hAnsi="Arial" w:cs="Arial"/>
          <w:sz w:val="22"/>
          <w:szCs w:val="22"/>
        </w:rPr>
        <w:t>/ Half duplex</w:t>
      </w:r>
    </w:p>
    <w:p w:rsidR="00161D0E" w:rsidRPr="003C6842" w:rsidRDefault="00161D0E" w:rsidP="00161D0E">
      <w:pPr>
        <w:tabs>
          <w:tab w:val="left" w:pos="900"/>
        </w:tabs>
        <w:ind w:left="360"/>
        <w:rPr>
          <w:rFonts w:ascii="Arial" w:hAnsi="Arial" w:cs="Arial"/>
          <w:sz w:val="22"/>
          <w:szCs w:val="22"/>
        </w:rPr>
      </w:pPr>
    </w:p>
    <w:p w:rsidR="00161D0E" w:rsidRPr="003C6842" w:rsidRDefault="00161D0E" w:rsidP="00422F44">
      <w:pPr>
        <w:keepNext/>
        <w:keepLines/>
        <w:numPr>
          <w:ilvl w:val="2"/>
          <w:numId w:val="1"/>
        </w:numPr>
        <w:tabs>
          <w:tab w:val="left" w:pos="900"/>
        </w:tabs>
        <w:rPr>
          <w:rFonts w:ascii="Arial" w:hAnsi="Arial" w:cs="Arial"/>
          <w:sz w:val="22"/>
          <w:szCs w:val="22"/>
        </w:rPr>
      </w:pPr>
      <w:r w:rsidRPr="003C6842">
        <w:rPr>
          <w:rFonts w:ascii="Arial" w:hAnsi="Arial" w:cs="Arial"/>
          <w:sz w:val="22"/>
          <w:szCs w:val="22"/>
        </w:rPr>
        <w:lastRenderedPageBreak/>
        <w:t>Input/Output</w:t>
      </w:r>
    </w:p>
    <w:p w:rsidR="00161D0E" w:rsidRPr="003C6842" w:rsidRDefault="00161D0E"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Audio: 1 x mono line in, 1 x mono line out</w:t>
      </w:r>
    </w:p>
    <w:p w:rsidR="00161D0E" w:rsidRPr="003C6842" w:rsidRDefault="00161D0E" w:rsidP="00422F44">
      <w:pPr>
        <w:keepNext/>
        <w:keepLines/>
        <w:numPr>
          <w:ilvl w:val="4"/>
          <w:numId w:val="1"/>
        </w:numPr>
        <w:tabs>
          <w:tab w:val="left" w:pos="900"/>
        </w:tabs>
        <w:rPr>
          <w:rFonts w:ascii="Arial" w:hAnsi="Arial" w:cs="Arial"/>
          <w:sz w:val="22"/>
          <w:szCs w:val="22"/>
        </w:rPr>
      </w:pPr>
      <w:r w:rsidRPr="003C6842">
        <w:rPr>
          <w:rFonts w:ascii="Arial" w:hAnsi="Arial" w:cs="Arial"/>
          <w:sz w:val="22"/>
          <w:szCs w:val="22"/>
        </w:rPr>
        <w:t>Connector: 3.5 mm stereo jack</w:t>
      </w:r>
    </w:p>
    <w:p w:rsidR="00161D0E" w:rsidRPr="003C6842" w:rsidRDefault="00161D0E" w:rsidP="00422F44">
      <w:pPr>
        <w:keepNext/>
        <w:keepLines/>
        <w:numPr>
          <w:ilvl w:val="4"/>
          <w:numId w:val="1"/>
        </w:numPr>
        <w:tabs>
          <w:tab w:val="left" w:pos="900"/>
        </w:tabs>
        <w:rPr>
          <w:rFonts w:ascii="Arial" w:hAnsi="Arial" w:cs="Arial"/>
          <w:sz w:val="22"/>
          <w:szCs w:val="22"/>
        </w:rPr>
      </w:pPr>
      <w:r w:rsidRPr="003C6842">
        <w:rPr>
          <w:rFonts w:ascii="Arial" w:hAnsi="Arial" w:cs="Arial"/>
          <w:sz w:val="22"/>
          <w:szCs w:val="22"/>
        </w:rPr>
        <w:t>Signal Line In: 12 kOhm typical, 1 Vrms max.</w:t>
      </w:r>
    </w:p>
    <w:p w:rsidR="00161D0E" w:rsidRPr="003C6842" w:rsidRDefault="00161D0E" w:rsidP="00422F44">
      <w:pPr>
        <w:keepNext/>
        <w:keepLines/>
        <w:numPr>
          <w:ilvl w:val="4"/>
          <w:numId w:val="1"/>
        </w:numPr>
        <w:tabs>
          <w:tab w:val="left" w:pos="900"/>
        </w:tabs>
        <w:rPr>
          <w:rFonts w:ascii="Arial" w:hAnsi="Arial" w:cs="Arial"/>
          <w:sz w:val="22"/>
          <w:szCs w:val="22"/>
        </w:rPr>
      </w:pPr>
      <w:r w:rsidRPr="003C6842">
        <w:rPr>
          <w:rFonts w:ascii="Arial" w:hAnsi="Arial" w:cs="Arial"/>
          <w:sz w:val="22"/>
          <w:szCs w:val="22"/>
        </w:rPr>
        <w:t>Signal Line Out: 1 Vrms at 1.5 kOhm, typical</w:t>
      </w:r>
    </w:p>
    <w:p w:rsidR="00C94296" w:rsidRPr="003C6842" w:rsidRDefault="00C93CAA" w:rsidP="00422F44">
      <w:pPr>
        <w:numPr>
          <w:ilvl w:val="3"/>
          <w:numId w:val="1"/>
        </w:numPr>
        <w:tabs>
          <w:tab w:val="left" w:pos="900"/>
        </w:tabs>
        <w:rPr>
          <w:rFonts w:ascii="Arial" w:hAnsi="Arial" w:cs="Arial"/>
          <w:sz w:val="22"/>
          <w:szCs w:val="22"/>
        </w:rPr>
      </w:pPr>
      <w:r w:rsidRPr="003C6842">
        <w:rPr>
          <w:rFonts w:ascii="Arial" w:hAnsi="Arial" w:cs="Arial"/>
          <w:sz w:val="22"/>
          <w:szCs w:val="22"/>
        </w:rPr>
        <w:t>Alarms</w:t>
      </w:r>
      <w:r w:rsidR="00161D0E" w:rsidRPr="003C6842">
        <w:rPr>
          <w:rFonts w:ascii="Arial" w:hAnsi="Arial" w:cs="Arial"/>
          <w:sz w:val="22"/>
          <w:szCs w:val="22"/>
        </w:rPr>
        <w:t>: 2 inputs</w:t>
      </w:r>
    </w:p>
    <w:p w:rsidR="00161D0E" w:rsidRPr="003C6842" w:rsidRDefault="00161D0E" w:rsidP="00422F44">
      <w:pPr>
        <w:keepNext/>
        <w:keepLines/>
        <w:numPr>
          <w:ilvl w:val="4"/>
          <w:numId w:val="1"/>
        </w:numPr>
        <w:tabs>
          <w:tab w:val="left" w:pos="900"/>
        </w:tabs>
        <w:rPr>
          <w:rFonts w:ascii="Arial" w:hAnsi="Arial" w:cs="Arial"/>
          <w:sz w:val="22"/>
          <w:szCs w:val="22"/>
        </w:rPr>
      </w:pPr>
      <w:r w:rsidRPr="003C6842">
        <w:rPr>
          <w:rFonts w:ascii="Arial" w:hAnsi="Arial" w:cs="Arial"/>
          <w:sz w:val="22"/>
          <w:szCs w:val="22"/>
        </w:rPr>
        <w:t xml:space="preserve">Activation Voltage: +5 VDC to +40 VDC (+3.3 VDC with DC-coupled </w:t>
      </w:r>
      <w:r w:rsidR="00E627A2" w:rsidRPr="003C6842">
        <w:rPr>
          <w:rFonts w:ascii="Arial" w:hAnsi="Arial" w:cs="Arial"/>
          <w:sz w:val="22"/>
          <w:szCs w:val="22"/>
        </w:rPr>
        <w:br/>
      </w:r>
      <w:r w:rsidRPr="003C6842">
        <w:rPr>
          <w:rFonts w:ascii="Arial" w:hAnsi="Arial" w:cs="Arial"/>
          <w:sz w:val="22"/>
          <w:szCs w:val="22"/>
        </w:rPr>
        <w:t>22 kOhm pull-up resistor)</w:t>
      </w:r>
    </w:p>
    <w:p w:rsidR="00161D0E" w:rsidRPr="003C6842" w:rsidRDefault="00161D0E" w:rsidP="00422F44">
      <w:pPr>
        <w:keepNext/>
        <w:keepLines/>
        <w:numPr>
          <w:ilvl w:val="3"/>
          <w:numId w:val="1"/>
        </w:numPr>
        <w:tabs>
          <w:tab w:val="left" w:pos="900"/>
        </w:tabs>
        <w:rPr>
          <w:rFonts w:ascii="Arial" w:hAnsi="Arial" w:cs="Arial"/>
          <w:sz w:val="22"/>
          <w:szCs w:val="22"/>
        </w:rPr>
      </w:pPr>
      <w:r w:rsidRPr="003C6842">
        <w:rPr>
          <w:rFonts w:ascii="Arial" w:hAnsi="Arial" w:cs="Arial"/>
          <w:sz w:val="22"/>
          <w:szCs w:val="22"/>
        </w:rPr>
        <w:t>Relay: 1 output</w:t>
      </w:r>
    </w:p>
    <w:p w:rsidR="00161D0E" w:rsidRPr="003C6842" w:rsidRDefault="00161D0E" w:rsidP="00422F44">
      <w:pPr>
        <w:keepNext/>
        <w:keepLines/>
        <w:numPr>
          <w:ilvl w:val="4"/>
          <w:numId w:val="1"/>
        </w:numPr>
        <w:tabs>
          <w:tab w:val="left" w:pos="900"/>
        </w:tabs>
        <w:rPr>
          <w:rFonts w:ascii="Arial" w:hAnsi="Arial" w:cs="Arial"/>
          <w:sz w:val="22"/>
          <w:szCs w:val="22"/>
        </w:rPr>
      </w:pPr>
      <w:r w:rsidRPr="003C6842">
        <w:rPr>
          <w:rFonts w:ascii="Arial" w:hAnsi="Arial" w:cs="Arial"/>
          <w:sz w:val="22"/>
          <w:szCs w:val="22"/>
        </w:rPr>
        <w:t>Voltage: 30 VAC or +40 VDC Max 0.5 A continuous , 10 VA</w:t>
      </w:r>
    </w:p>
    <w:p w:rsidR="00C93CAA" w:rsidRPr="003C6842" w:rsidRDefault="00C93CAA" w:rsidP="00C93CAA">
      <w:pPr>
        <w:tabs>
          <w:tab w:val="left" w:pos="900"/>
        </w:tabs>
        <w:ind w:left="792"/>
        <w:rPr>
          <w:rFonts w:ascii="Arial" w:hAnsi="Arial" w:cs="Arial"/>
          <w:sz w:val="22"/>
          <w:szCs w:val="22"/>
        </w:rPr>
      </w:pPr>
    </w:p>
    <w:p w:rsidR="00161D0E" w:rsidRPr="003C6842" w:rsidRDefault="00161D0E" w:rsidP="00422F44">
      <w:pPr>
        <w:numPr>
          <w:ilvl w:val="2"/>
          <w:numId w:val="1"/>
        </w:numPr>
        <w:tabs>
          <w:tab w:val="left" w:pos="900"/>
        </w:tabs>
        <w:rPr>
          <w:rFonts w:ascii="Arial" w:hAnsi="Arial" w:cs="Arial"/>
          <w:sz w:val="22"/>
          <w:szCs w:val="22"/>
        </w:rPr>
      </w:pPr>
      <w:r w:rsidRPr="003C6842">
        <w:rPr>
          <w:rFonts w:ascii="Arial" w:hAnsi="Arial" w:cs="Arial"/>
          <w:sz w:val="22"/>
          <w:szCs w:val="22"/>
        </w:rPr>
        <w:t>Local Storage</w:t>
      </w:r>
    </w:p>
    <w:p w:rsidR="00161D0E" w:rsidRPr="003C6842" w:rsidRDefault="00161D0E" w:rsidP="00422F44">
      <w:pPr>
        <w:numPr>
          <w:ilvl w:val="3"/>
          <w:numId w:val="1"/>
        </w:numPr>
        <w:tabs>
          <w:tab w:val="left" w:pos="900"/>
        </w:tabs>
        <w:rPr>
          <w:rFonts w:ascii="Arial" w:hAnsi="Arial" w:cs="Arial"/>
          <w:sz w:val="22"/>
          <w:szCs w:val="22"/>
        </w:rPr>
      </w:pPr>
      <w:r w:rsidRPr="003C6842">
        <w:rPr>
          <w:rFonts w:ascii="Arial" w:hAnsi="Arial" w:cs="Arial"/>
          <w:sz w:val="22"/>
          <w:szCs w:val="22"/>
        </w:rPr>
        <w:t>Memory Card Slot: Suppo</w:t>
      </w:r>
      <w:r w:rsidR="002753B7" w:rsidRPr="003C6842">
        <w:rPr>
          <w:rFonts w:ascii="Arial" w:hAnsi="Arial" w:cs="Arial"/>
          <w:sz w:val="22"/>
          <w:szCs w:val="22"/>
        </w:rPr>
        <w:t>rts SDHC and SDXC microSD cards</w:t>
      </w:r>
    </w:p>
    <w:p w:rsidR="00161D0E" w:rsidRPr="003C6842" w:rsidRDefault="00161D0E" w:rsidP="00422F44">
      <w:pPr>
        <w:numPr>
          <w:ilvl w:val="3"/>
          <w:numId w:val="1"/>
        </w:numPr>
        <w:tabs>
          <w:tab w:val="left" w:pos="900"/>
        </w:tabs>
        <w:rPr>
          <w:rFonts w:ascii="Arial" w:hAnsi="Arial" w:cs="Arial"/>
          <w:sz w:val="22"/>
          <w:szCs w:val="22"/>
        </w:rPr>
      </w:pPr>
      <w:r w:rsidRPr="003C6842">
        <w:rPr>
          <w:rFonts w:ascii="Arial" w:hAnsi="Arial" w:cs="Arial"/>
          <w:sz w:val="22"/>
          <w:szCs w:val="22"/>
        </w:rPr>
        <w:t>Recording: Continuous recording, ring recording, alarm/events/schedule recording</w:t>
      </w:r>
    </w:p>
    <w:p w:rsidR="00161D0E" w:rsidRPr="003C6842" w:rsidRDefault="00161D0E" w:rsidP="00161D0E">
      <w:pPr>
        <w:tabs>
          <w:tab w:val="left" w:pos="900"/>
        </w:tabs>
        <w:ind w:left="792"/>
        <w:rPr>
          <w:rFonts w:ascii="Arial" w:hAnsi="Arial" w:cs="Arial"/>
          <w:sz w:val="22"/>
          <w:szCs w:val="22"/>
        </w:rPr>
      </w:pPr>
    </w:p>
    <w:p w:rsidR="00C93CAA" w:rsidRPr="003C6842" w:rsidRDefault="00C93CAA" w:rsidP="00422F44">
      <w:pPr>
        <w:numPr>
          <w:ilvl w:val="2"/>
          <w:numId w:val="1"/>
        </w:numPr>
        <w:tabs>
          <w:tab w:val="left" w:pos="900"/>
        </w:tabs>
        <w:rPr>
          <w:rFonts w:ascii="Arial" w:hAnsi="Arial" w:cs="Arial"/>
          <w:sz w:val="22"/>
          <w:szCs w:val="22"/>
        </w:rPr>
      </w:pPr>
      <w:r w:rsidRPr="003C6842">
        <w:rPr>
          <w:rFonts w:ascii="Arial" w:hAnsi="Arial" w:cs="Arial"/>
          <w:sz w:val="22"/>
          <w:szCs w:val="22"/>
        </w:rPr>
        <w:t>Software Control</w:t>
      </w:r>
    </w:p>
    <w:p w:rsidR="00C93CAA" w:rsidRPr="003C6842" w:rsidRDefault="00C93CAA" w:rsidP="00422F44">
      <w:pPr>
        <w:numPr>
          <w:ilvl w:val="3"/>
          <w:numId w:val="1"/>
        </w:numPr>
        <w:tabs>
          <w:tab w:val="left" w:pos="900"/>
        </w:tabs>
        <w:rPr>
          <w:rFonts w:ascii="Arial" w:hAnsi="Arial" w:cs="Arial"/>
          <w:sz w:val="22"/>
          <w:szCs w:val="22"/>
        </w:rPr>
      </w:pPr>
      <w:r w:rsidRPr="003C6842">
        <w:rPr>
          <w:rFonts w:ascii="Arial" w:hAnsi="Arial" w:cs="Arial"/>
          <w:sz w:val="22"/>
          <w:szCs w:val="22"/>
        </w:rPr>
        <w:t>Unit Configuration: Via Web browser or Configuration Manager</w:t>
      </w:r>
    </w:p>
    <w:p w:rsidR="009356F4" w:rsidRPr="003C6842" w:rsidRDefault="009356F4" w:rsidP="00422F44">
      <w:pPr>
        <w:numPr>
          <w:ilvl w:val="3"/>
          <w:numId w:val="1"/>
        </w:numPr>
        <w:tabs>
          <w:tab w:val="left" w:pos="900"/>
        </w:tabs>
        <w:rPr>
          <w:rFonts w:ascii="Arial" w:hAnsi="Arial" w:cs="Arial"/>
          <w:sz w:val="22"/>
          <w:szCs w:val="22"/>
        </w:rPr>
      </w:pPr>
      <w:r w:rsidRPr="003C6842">
        <w:rPr>
          <w:rFonts w:ascii="Arial" w:hAnsi="Arial" w:cs="Arial"/>
          <w:sz w:val="22"/>
          <w:szCs w:val="22"/>
        </w:rPr>
        <w:t>Software Update: Flash ROM, remote programmable</w:t>
      </w:r>
    </w:p>
    <w:p w:rsidR="00C93CAA" w:rsidRPr="003C6842" w:rsidRDefault="00C93CAA" w:rsidP="00C93CAA">
      <w:pPr>
        <w:tabs>
          <w:tab w:val="left" w:pos="900"/>
        </w:tabs>
        <w:ind w:left="792"/>
        <w:rPr>
          <w:rFonts w:ascii="Arial" w:hAnsi="Arial" w:cs="Arial"/>
          <w:sz w:val="22"/>
          <w:szCs w:val="22"/>
        </w:rPr>
      </w:pPr>
    </w:p>
    <w:p w:rsidR="00C93CAA" w:rsidRPr="003C6842" w:rsidRDefault="00C93CAA" w:rsidP="00422F44">
      <w:pPr>
        <w:keepNext/>
        <w:keepLines/>
        <w:numPr>
          <w:ilvl w:val="2"/>
          <w:numId w:val="1"/>
        </w:numPr>
        <w:tabs>
          <w:tab w:val="left" w:pos="900"/>
        </w:tabs>
        <w:rPr>
          <w:rFonts w:ascii="Arial" w:hAnsi="Arial" w:cs="Arial"/>
          <w:sz w:val="22"/>
          <w:szCs w:val="22"/>
        </w:rPr>
      </w:pPr>
      <w:r w:rsidRPr="003C6842">
        <w:rPr>
          <w:rFonts w:ascii="Arial" w:hAnsi="Arial" w:cs="Arial"/>
          <w:sz w:val="22"/>
          <w:szCs w:val="22"/>
        </w:rPr>
        <w:t>Network</w:t>
      </w:r>
    </w:p>
    <w:p w:rsidR="00C93CAA" w:rsidRPr="003C6842" w:rsidRDefault="00C93CAA" w:rsidP="00422F44">
      <w:pPr>
        <w:numPr>
          <w:ilvl w:val="3"/>
          <w:numId w:val="1"/>
        </w:numPr>
        <w:tabs>
          <w:tab w:val="left" w:pos="900"/>
        </w:tabs>
        <w:rPr>
          <w:rFonts w:ascii="Arial" w:hAnsi="Arial" w:cs="Arial"/>
          <w:sz w:val="22"/>
          <w:szCs w:val="22"/>
        </w:rPr>
      </w:pPr>
      <w:r w:rsidRPr="003C6842">
        <w:rPr>
          <w:rFonts w:ascii="Arial" w:hAnsi="Arial" w:cs="Arial"/>
          <w:sz w:val="22"/>
          <w:szCs w:val="22"/>
        </w:rPr>
        <w:t xml:space="preserve">Protocols: </w:t>
      </w:r>
      <w:r w:rsidR="008568D4" w:rsidRPr="003C6842">
        <w:rPr>
          <w:rFonts w:ascii="Arial" w:hAnsi="Arial" w:cs="Arial"/>
          <w:sz w:val="22"/>
          <w:szCs w:val="22"/>
        </w:rPr>
        <w:t xml:space="preserve">IPv4, IPv6, </w:t>
      </w:r>
      <w:r w:rsidRPr="003C6842">
        <w:rPr>
          <w:rFonts w:ascii="Arial" w:hAnsi="Arial" w:cs="Arial"/>
          <w:sz w:val="22"/>
          <w:szCs w:val="22"/>
        </w:rPr>
        <w:t xml:space="preserve">RTP, </w:t>
      </w:r>
      <w:r w:rsidR="00F17B90" w:rsidRPr="003C6842">
        <w:rPr>
          <w:rFonts w:ascii="Arial" w:hAnsi="Arial" w:cs="Arial"/>
          <w:sz w:val="22"/>
          <w:szCs w:val="22"/>
        </w:rPr>
        <w:t xml:space="preserve">RTSP, </w:t>
      </w:r>
      <w:r w:rsidRPr="003C6842">
        <w:rPr>
          <w:rFonts w:ascii="Arial" w:hAnsi="Arial" w:cs="Arial"/>
          <w:sz w:val="22"/>
          <w:szCs w:val="22"/>
        </w:rPr>
        <w:t>Telnet, UDP, TCP, IP, HTTP, HTTPS, FTP, DHCP, IGMP V2/V3, ICMP, ARP, SMTP, SNTP, SNMP, 802.1x</w:t>
      </w:r>
      <w:r w:rsidR="00B24B14" w:rsidRPr="003C6842">
        <w:rPr>
          <w:rFonts w:ascii="Arial" w:hAnsi="Arial" w:cs="Arial"/>
          <w:sz w:val="22"/>
          <w:szCs w:val="22"/>
        </w:rPr>
        <w:t>, UPnP</w:t>
      </w:r>
      <w:r w:rsidR="002753B7" w:rsidRPr="003C6842">
        <w:rPr>
          <w:rFonts w:ascii="Arial" w:hAnsi="Arial" w:cs="Arial"/>
          <w:sz w:val="22"/>
          <w:szCs w:val="22"/>
        </w:rPr>
        <w:t xml:space="preserve"> (SSDP)</w:t>
      </w:r>
    </w:p>
    <w:p w:rsidR="00C93CAA" w:rsidRPr="003C6842" w:rsidRDefault="00C93CAA" w:rsidP="00422F44">
      <w:pPr>
        <w:numPr>
          <w:ilvl w:val="3"/>
          <w:numId w:val="1"/>
        </w:numPr>
        <w:tabs>
          <w:tab w:val="left" w:pos="900"/>
        </w:tabs>
        <w:rPr>
          <w:rFonts w:ascii="Arial" w:hAnsi="Arial" w:cs="Arial"/>
          <w:sz w:val="22"/>
          <w:szCs w:val="22"/>
        </w:rPr>
      </w:pPr>
      <w:r w:rsidRPr="003C6842">
        <w:rPr>
          <w:rFonts w:ascii="Arial" w:hAnsi="Arial" w:cs="Arial"/>
          <w:sz w:val="22"/>
          <w:szCs w:val="22"/>
        </w:rPr>
        <w:t>Encryption: TLS 1.0, SSL, AES (optional)</w:t>
      </w:r>
    </w:p>
    <w:p w:rsidR="00C93CAA" w:rsidRPr="003C6842" w:rsidRDefault="00C93CAA" w:rsidP="00422F44">
      <w:pPr>
        <w:numPr>
          <w:ilvl w:val="3"/>
          <w:numId w:val="1"/>
        </w:numPr>
        <w:tabs>
          <w:tab w:val="left" w:pos="900"/>
        </w:tabs>
        <w:rPr>
          <w:rFonts w:ascii="Arial" w:hAnsi="Arial" w:cs="Arial"/>
          <w:sz w:val="22"/>
          <w:szCs w:val="22"/>
        </w:rPr>
      </w:pPr>
      <w:r w:rsidRPr="003C6842">
        <w:rPr>
          <w:rFonts w:ascii="Arial" w:hAnsi="Arial" w:cs="Arial"/>
          <w:sz w:val="22"/>
          <w:szCs w:val="22"/>
        </w:rPr>
        <w:t xml:space="preserve">Ethernet: </w:t>
      </w:r>
      <w:r w:rsidR="009356F4" w:rsidRPr="003C6842">
        <w:rPr>
          <w:rFonts w:ascii="Arial" w:hAnsi="Arial" w:cs="Arial"/>
          <w:sz w:val="22"/>
          <w:szCs w:val="22"/>
        </w:rPr>
        <w:t xml:space="preserve">STP, </w:t>
      </w:r>
      <w:r w:rsidRPr="003C6842">
        <w:rPr>
          <w:rFonts w:ascii="Arial" w:hAnsi="Arial" w:cs="Arial"/>
          <w:sz w:val="22"/>
          <w:szCs w:val="22"/>
        </w:rPr>
        <w:t>10/100 Base-T, auto-sensing, half/full duplex, RJ45</w:t>
      </w:r>
    </w:p>
    <w:p w:rsidR="00C93CAA" w:rsidRPr="003C6842" w:rsidRDefault="00C93CAA" w:rsidP="00422F44">
      <w:pPr>
        <w:numPr>
          <w:ilvl w:val="3"/>
          <w:numId w:val="1"/>
        </w:numPr>
        <w:tabs>
          <w:tab w:val="left" w:pos="900"/>
        </w:tabs>
        <w:rPr>
          <w:rFonts w:ascii="Arial" w:hAnsi="Arial" w:cs="Arial"/>
          <w:sz w:val="22"/>
          <w:szCs w:val="22"/>
        </w:rPr>
      </w:pPr>
      <w:r w:rsidRPr="003C6842">
        <w:rPr>
          <w:rFonts w:ascii="Arial" w:hAnsi="Arial" w:cs="Arial"/>
          <w:sz w:val="22"/>
          <w:szCs w:val="22"/>
        </w:rPr>
        <w:t>PoE</w:t>
      </w:r>
      <w:r w:rsidR="00F17B90" w:rsidRPr="003C6842">
        <w:rPr>
          <w:rFonts w:ascii="Arial" w:hAnsi="Arial" w:cs="Arial"/>
          <w:sz w:val="22"/>
          <w:szCs w:val="22"/>
        </w:rPr>
        <w:t xml:space="preserve"> Supply</w:t>
      </w:r>
      <w:r w:rsidRPr="003C6842">
        <w:rPr>
          <w:rFonts w:ascii="Arial" w:hAnsi="Arial" w:cs="Arial"/>
          <w:sz w:val="22"/>
          <w:szCs w:val="22"/>
        </w:rPr>
        <w:t>: IEEE 802.3a</w:t>
      </w:r>
      <w:r w:rsidR="00F17B90" w:rsidRPr="003C6842">
        <w:rPr>
          <w:rFonts w:ascii="Arial" w:hAnsi="Arial" w:cs="Arial"/>
          <w:sz w:val="22"/>
          <w:szCs w:val="22"/>
        </w:rPr>
        <w:t>t</w:t>
      </w:r>
      <w:r w:rsidRPr="003C6842">
        <w:rPr>
          <w:rFonts w:ascii="Arial" w:hAnsi="Arial" w:cs="Arial"/>
          <w:sz w:val="22"/>
          <w:szCs w:val="22"/>
        </w:rPr>
        <w:t xml:space="preserve"> </w:t>
      </w:r>
      <w:r w:rsidR="00281EAF">
        <w:rPr>
          <w:rFonts w:ascii="Arial" w:hAnsi="Arial" w:cs="Arial"/>
          <w:sz w:val="22"/>
          <w:szCs w:val="22"/>
        </w:rPr>
        <w:t>type 1</w:t>
      </w:r>
      <w:r w:rsidR="00636B20">
        <w:rPr>
          <w:rFonts w:ascii="Arial" w:hAnsi="Arial" w:cs="Arial"/>
          <w:sz w:val="22"/>
          <w:szCs w:val="22"/>
        </w:rPr>
        <w:t xml:space="preserve"> </w:t>
      </w:r>
      <w:r w:rsidRPr="003C6842">
        <w:rPr>
          <w:rFonts w:ascii="Arial" w:hAnsi="Arial" w:cs="Arial"/>
          <w:sz w:val="22"/>
          <w:szCs w:val="22"/>
        </w:rPr>
        <w:t>compliant</w:t>
      </w:r>
    </w:p>
    <w:p w:rsidR="008568D4" w:rsidRPr="003C6842" w:rsidRDefault="008568D4" w:rsidP="00422F44">
      <w:pPr>
        <w:numPr>
          <w:ilvl w:val="3"/>
          <w:numId w:val="1"/>
        </w:numPr>
        <w:tabs>
          <w:tab w:val="left" w:pos="900"/>
        </w:tabs>
        <w:rPr>
          <w:rFonts w:ascii="Arial" w:hAnsi="Arial" w:cs="Arial"/>
          <w:sz w:val="22"/>
          <w:szCs w:val="22"/>
        </w:rPr>
      </w:pPr>
      <w:r w:rsidRPr="003C6842">
        <w:rPr>
          <w:rFonts w:ascii="Arial" w:hAnsi="Arial" w:cs="Arial"/>
          <w:sz w:val="22"/>
          <w:szCs w:val="22"/>
        </w:rPr>
        <w:t xml:space="preserve">Connectivity: </w:t>
      </w:r>
    </w:p>
    <w:p w:rsidR="008568D4" w:rsidRPr="003C6842" w:rsidRDefault="008568D4" w:rsidP="00422F44">
      <w:pPr>
        <w:numPr>
          <w:ilvl w:val="4"/>
          <w:numId w:val="1"/>
        </w:numPr>
        <w:tabs>
          <w:tab w:val="left" w:pos="900"/>
        </w:tabs>
        <w:rPr>
          <w:rFonts w:ascii="Arial" w:hAnsi="Arial" w:cs="Arial"/>
          <w:sz w:val="22"/>
          <w:szCs w:val="22"/>
        </w:rPr>
      </w:pPr>
      <w:r w:rsidRPr="003C6842">
        <w:rPr>
          <w:rFonts w:ascii="Arial" w:hAnsi="Arial" w:cs="Arial"/>
          <w:sz w:val="22"/>
          <w:szCs w:val="22"/>
        </w:rPr>
        <w:t>ONVIF Profile S</w:t>
      </w:r>
    </w:p>
    <w:p w:rsidR="008568D4" w:rsidRPr="003C6842" w:rsidRDefault="008568D4" w:rsidP="00422F44">
      <w:pPr>
        <w:numPr>
          <w:ilvl w:val="4"/>
          <w:numId w:val="1"/>
        </w:numPr>
        <w:tabs>
          <w:tab w:val="left" w:pos="900"/>
        </w:tabs>
        <w:rPr>
          <w:rFonts w:ascii="Arial" w:hAnsi="Arial" w:cs="Arial"/>
          <w:sz w:val="22"/>
          <w:szCs w:val="22"/>
        </w:rPr>
      </w:pPr>
      <w:r w:rsidRPr="003C6842">
        <w:rPr>
          <w:rFonts w:ascii="Arial" w:hAnsi="Arial" w:cs="Arial"/>
          <w:sz w:val="22"/>
          <w:szCs w:val="22"/>
        </w:rPr>
        <w:t>Auto-MDIX</w:t>
      </w:r>
    </w:p>
    <w:p w:rsidR="00C93CAA" w:rsidRPr="003C6842" w:rsidRDefault="00C93CAA" w:rsidP="0011441F">
      <w:pPr>
        <w:tabs>
          <w:tab w:val="left" w:pos="900"/>
        </w:tabs>
        <w:ind w:left="360"/>
        <w:rPr>
          <w:rFonts w:ascii="Arial" w:hAnsi="Arial" w:cs="Arial"/>
          <w:sz w:val="22"/>
          <w:szCs w:val="22"/>
        </w:rPr>
      </w:pPr>
    </w:p>
    <w:p w:rsidR="004E2B68" w:rsidRDefault="004E2B68" w:rsidP="004E2B68">
      <w:pPr>
        <w:keepNext/>
        <w:keepLines/>
        <w:numPr>
          <w:ilvl w:val="2"/>
          <w:numId w:val="1"/>
        </w:numPr>
        <w:tabs>
          <w:tab w:val="left" w:pos="900"/>
        </w:tabs>
        <w:rPr>
          <w:rFonts w:ascii="Arial" w:hAnsi="Arial" w:cs="Arial"/>
          <w:sz w:val="22"/>
          <w:szCs w:val="22"/>
        </w:rPr>
      </w:pPr>
      <w:r>
        <w:rPr>
          <w:rFonts w:ascii="Arial" w:hAnsi="Arial" w:cs="Arial"/>
          <w:sz w:val="22"/>
          <w:szCs w:val="22"/>
        </w:rPr>
        <w:t>Optical</w:t>
      </w:r>
    </w:p>
    <w:p w:rsidR="004E2B68" w:rsidRDefault="004E2B68" w:rsidP="004E2B68">
      <w:pPr>
        <w:keepNext/>
        <w:keepLines/>
        <w:numPr>
          <w:ilvl w:val="3"/>
          <w:numId w:val="1"/>
        </w:numPr>
        <w:tabs>
          <w:tab w:val="left" w:pos="900"/>
        </w:tabs>
        <w:rPr>
          <w:rFonts w:ascii="Arial" w:hAnsi="Arial" w:cs="Arial"/>
          <w:sz w:val="22"/>
          <w:szCs w:val="22"/>
        </w:rPr>
      </w:pPr>
      <w:r>
        <w:rPr>
          <w:rFonts w:ascii="Arial" w:hAnsi="Arial" w:cs="Arial"/>
          <w:sz w:val="22"/>
          <w:szCs w:val="22"/>
        </w:rPr>
        <w:t>Lens: Varifocal SR (Super Resolution)</w:t>
      </w:r>
    </w:p>
    <w:p w:rsidR="004E2B68" w:rsidRDefault="004E2B68" w:rsidP="004E2B68">
      <w:pPr>
        <w:keepNext/>
        <w:keepLines/>
        <w:numPr>
          <w:ilvl w:val="3"/>
          <w:numId w:val="1"/>
        </w:numPr>
        <w:tabs>
          <w:tab w:val="left" w:pos="900"/>
        </w:tabs>
        <w:rPr>
          <w:rFonts w:ascii="Arial" w:hAnsi="Arial" w:cs="Arial"/>
          <w:sz w:val="22"/>
          <w:szCs w:val="22"/>
        </w:rPr>
      </w:pPr>
      <w:r>
        <w:rPr>
          <w:rFonts w:ascii="Arial" w:hAnsi="Arial" w:cs="Arial"/>
          <w:sz w:val="22"/>
          <w:szCs w:val="22"/>
        </w:rPr>
        <w:t>Focus Control: Automatic</w:t>
      </w:r>
    </w:p>
    <w:p w:rsidR="004E2B68" w:rsidRDefault="004E2B68" w:rsidP="004E2B68">
      <w:pPr>
        <w:keepNext/>
        <w:keepLines/>
        <w:numPr>
          <w:ilvl w:val="3"/>
          <w:numId w:val="1"/>
        </w:numPr>
        <w:tabs>
          <w:tab w:val="left" w:pos="900"/>
        </w:tabs>
        <w:rPr>
          <w:rFonts w:ascii="Arial" w:hAnsi="Arial" w:cs="Arial"/>
          <w:sz w:val="22"/>
          <w:szCs w:val="22"/>
        </w:rPr>
      </w:pPr>
      <w:r>
        <w:rPr>
          <w:rFonts w:ascii="Arial" w:hAnsi="Arial" w:cs="Arial"/>
          <w:sz w:val="22"/>
          <w:szCs w:val="22"/>
        </w:rPr>
        <w:t>Iris Control: Automatic</w:t>
      </w:r>
    </w:p>
    <w:p w:rsidR="004E2B68" w:rsidRPr="00B66F42" w:rsidRDefault="004E2B68" w:rsidP="004E2B68">
      <w:pPr>
        <w:keepNext/>
        <w:keepLines/>
        <w:numPr>
          <w:ilvl w:val="3"/>
          <w:numId w:val="1"/>
        </w:numPr>
        <w:tabs>
          <w:tab w:val="left" w:pos="900"/>
        </w:tabs>
        <w:rPr>
          <w:rFonts w:ascii="Arial" w:hAnsi="Arial" w:cs="Arial"/>
          <w:sz w:val="22"/>
          <w:szCs w:val="22"/>
        </w:rPr>
      </w:pPr>
      <w:r w:rsidRPr="00B66F42">
        <w:rPr>
          <w:rFonts w:ascii="Arial" w:hAnsi="Arial" w:cs="Arial"/>
          <w:sz w:val="22"/>
          <w:szCs w:val="22"/>
        </w:rPr>
        <w:t>Viewing Angle (H x V):</w:t>
      </w:r>
    </w:p>
    <w:p w:rsidR="004E2B68" w:rsidRPr="00B66F42" w:rsidRDefault="004E2B68" w:rsidP="004E2B68">
      <w:pPr>
        <w:keepNext/>
        <w:keepLines/>
        <w:numPr>
          <w:ilvl w:val="4"/>
          <w:numId w:val="1"/>
        </w:numPr>
        <w:tabs>
          <w:tab w:val="left" w:pos="900"/>
        </w:tabs>
        <w:rPr>
          <w:rFonts w:ascii="Arial" w:hAnsi="Arial" w:cs="Arial"/>
          <w:sz w:val="22"/>
          <w:szCs w:val="22"/>
        </w:rPr>
      </w:pPr>
      <w:r w:rsidRPr="00B66F42">
        <w:rPr>
          <w:rFonts w:ascii="Arial" w:hAnsi="Arial" w:cs="Arial"/>
          <w:sz w:val="22"/>
          <w:szCs w:val="22"/>
        </w:rPr>
        <w:t>1.8 to 3 mm</w:t>
      </w:r>
    </w:p>
    <w:p w:rsidR="004E2B68" w:rsidRPr="00B66F42" w:rsidRDefault="004E2B68" w:rsidP="004E2B68">
      <w:pPr>
        <w:keepNext/>
        <w:keepLines/>
        <w:numPr>
          <w:ilvl w:val="5"/>
          <w:numId w:val="1"/>
        </w:numPr>
        <w:tabs>
          <w:tab w:val="left" w:pos="900"/>
        </w:tabs>
        <w:rPr>
          <w:rFonts w:ascii="Arial" w:hAnsi="Arial" w:cs="Arial"/>
          <w:sz w:val="22"/>
          <w:szCs w:val="22"/>
        </w:rPr>
      </w:pPr>
      <w:r w:rsidRPr="00B66F42">
        <w:rPr>
          <w:rFonts w:ascii="Arial" w:hAnsi="Arial" w:cs="Arial"/>
          <w:sz w:val="22"/>
          <w:szCs w:val="22"/>
        </w:rPr>
        <w:t xml:space="preserve">Wide 105° x </w:t>
      </w:r>
      <w:r>
        <w:rPr>
          <w:rFonts w:ascii="Arial" w:hAnsi="Arial" w:cs="Arial"/>
          <w:sz w:val="22"/>
          <w:szCs w:val="22"/>
        </w:rPr>
        <w:t>74</w:t>
      </w:r>
      <w:r w:rsidRPr="00B66F42">
        <w:rPr>
          <w:rFonts w:ascii="Arial" w:hAnsi="Arial" w:cs="Arial"/>
          <w:sz w:val="22"/>
          <w:szCs w:val="22"/>
        </w:rPr>
        <w:t>°</w:t>
      </w:r>
    </w:p>
    <w:p w:rsidR="004E2B68" w:rsidRPr="00B66F42" w:rsidRDefault="004E2B68" w:rsidP="004E2B68">
      <w:pPr>
        <w:keepNext/>
        <w:keepLines/>
        <w:numPr>
          <w:ilvl w:val="5"/>
          <w:numId w:val="1"/>
        </w:numPr>
        <w:tabs>
          <w:tab w:val="left" w:pos="900"/>
        </w:tabs>
        <w:rPr>
          <w:rFonts w:ascii="Arial" w:hAnsi="Arial" w:cs="Arial"/>
          <w:sz w:val="22"/>
          <w:szCs w:val="22"/>
        </w:rPr>
      </w:pPr>
      <w:r w:rsidRPr="00B66F42">
        <w:rPr>
          <w:rFonts w:ascii="Arial" w:hAnsi="Arial" w:cs="Arial"/>
          <w:sz w:val="22"/>
          <w:szCs w:val="22"/>
        </w:rPr>
        <w:t xml:space="preserve">Tele 77° x </w:t>
      </w:r>
      <w:r>
        <w:rPr>
          <w:rFonts w:ascii="Arial" w:hAnsi="Arial" w:cs="Arial"/>
          <w:sz w:val="22"/>
          <w:szCs w:val="22"/>
        </w:rPr>
        <w:t>49</w:t>
      </w:r>
      <w:r w:rsidRPr="00B66F42">
        <w:rPr>
          <w:rFonts w:ascii="Arial" w:hAnsi="Arial" w:cs="Arial"/>
          <w:sz w:val="22"/>
          <w:szCs w:val="22"/>
        </w:rPr>
        <w:t>°</w:t>
      </w:r>
    </w:p>
    <w:p w:rsidR="004E2B68" w:rsidRPr="00B66F42" w:rsidRDefault="004E2B68" w:rsidP="004E2B68">
      <w:pPr>
        <w:keepNext/>
        <w:keepLines/>
        <w:numPr>
          <w:ilvl w:val="4"/>
          <w:numId w:val="1"/>
        </w:numPr>
        <w:tabs>
          <w:tab w:val="left" w:pos="900"/>
        </w:tabs>
        <w:rPr>
          <w:rFonts w:ascii="Arial" w:hAnsi="Arial" w:cs="Arial"/>
          <w:sz w:val="22"/>
          <w:szCs w:val="22"/>
        </w:rPr>
      </w:pPr>
      <w:r w:rsidRPr="00B66F42">
        <w:rPr>
          <w:rFonts w:ascii="Arial" w:hAnsi="Arial" w:cs="Arial"/>
          <w:sz w:val="22"/>
          <w:szCs w:val="22"/>
        </w:rPr>
        <w:t>3.8 to 13 mm</w:t>
      </w:r>
    </w:p>
    <w:p w:rsidR="004E2B68" w:rsidRPr="00B66F42" w:rsidRDefault="004E2B68" w:rsidP="004E2B68">
      <w:pPr>
        <w:keepNext/>
        <w:keepLines/>
        <w:numPr>
          <w:ilvl w:val="5"/>
          <w:numId w:val="1"/>
        </w:numPr>
        <w:tabs>
          <w:tab w:val="left" w:pos="900"/>
        </w:tabs>
        <w:rPr>
          <w:rFonts w:ascii="Arial" w:hAnsi="Arial" w:cs="Arial"/>
          <w:sz w:val="22"/>
          <w:szCs w:val="22"/>
        </w:rPr>
      </w:pPr>
      <w:r w:rsidRPr="00B66F42">
        <w:rPr>
          <w:rFonts w:ascii="Arial" w:hAnsi="Arial" w:cs="Arial"/>
          <w:sz w:val="22"/>
          <w:szCs w:val="22"/>
        </w:rPr>
        <w:t xml:space="preserve">Wide </w:t>
      </w:r>
      <w:r>
        <w:rPr>
          <w:rFonts w:ascii="Arial" w:hAnsi="Arial" w:cs="Arial"/>
          <w:sz w:val="22"/>
          <w:szCs w:val="22"/>
        </w:rPr>
        <w:t>72</w:t>
      </w:r>
      <w:r w:rsidRPr="00B66F42">
        <w:rPr>
          <w:rFonts w:ascii="Arial" w:hAnsi="Arial" w:cs="Arial"/>
          <w:sz w:val="22"/>
          <w:szCs w:val="22"/>
        </w:rPr>
        <w:t xml:space="preserve">° x </w:t>
      </w:r>
      <w:r>
        <w:rPr>
          <w:rFonts w:ascii="Arial" w:hAnsi="Arial" w:cs="Arial"/>
          <w:sz w:val="22"/>
          <w:szCs w:val="22"/>
        </w:rPr>
        <w:t>40</w:t>
      </w:r>
      <w:r w:rsidRPr="00B66F42">
        <w:rPr>
          <w:rFonts w:ascii="Arial" w:hAnsi="Arial" w:cs="Arial"/>
          <w:sz w:val="22"/>
          <w:szCs w:val="22"/>
        </w:rPr>
        <w:t>°</w:t>
      </w:r>
    </w:p>
    <w:p w:rsidR="004E2B68" w:rsidRPr="00B66F42" w:rsidRDefault="004E2B68" w:rsidP="004E2B68">
      <w:pPr>
        <w:keepNext/>
        <w:keepLines/>
        <w:numPr>
          <w:ilvl w:val="5"/>
          <w:numId w:val="1"/>
        </w:numPr>
        <w:tabs>
          <w:tab w:val="left" w:pos="900"/>
        </w:tabs>
        <w:rPr>
          <w:rFonts w:ascii="Arial" w:hAnsi="Arial" w:cs="Arial"/>
          <w:sz w:val="22"/>
          <w:szCs w:val="22"/>
        </w:rPr>
      </w:pPr>
      <w:r>
        <w:rPr>
          <w:rFonts w:ascii="Arial" w:hAnsi="Arial" w:cs="Arial"/>
          <w:sz w:val="22"/>
          <w:szCs w:val="22"/>
        </w:rPr>
        <w:t>Tele 21</w:t>
      </w:r>
      <w:r w:rsidRPr="00B66F42">
        <w:rPr>
          <w:rFonts w:ascii="Arial" w:hAnsi="Arial" w:cs="Arial"/>
          <w:sz w:val="22"/>
          <w:szCs w:val="22"/>
        </w:rPr>
        <w:t xml:space="preserve">° x </w:t>
      </w:r>
      <w:r>
        <w:rPr>
          <w:rFonts w:ascii="Arial" w:hAnsi="Arial" w:cs="Arial"/>
          <w:sz w:val="22"/>
          <w:szCs w:val="22"/>
        </w:rPr>
        <w:t>11.9</w:t>
      </w:r>
      <w:r w:rsidRPr="00B66F42">
        <w:rPr>
          <w:rFonts w:ascii="Arial" w:hAnsi="Arial" w:cs="Arial"/>
          <w:sz w:val="22"/>
          <w:szCs w:val="22"/>
        </w:rPr>
        <w:t>°</w:t>
      </w:r>
    </w:p>
    <w:p w:rsidR="004E2B68" w:rsidRPr="00B66F42" w:rsidRDefault="004E2B68" w:rsidP="004E2B68">
      <w:pPr>
        <w:keepNext/>
        <w:keepLines/>
        <w:numPr>
          <w:ilvl w:val="4"/>
          <w:numId w:val="1"/>
        </w:numPr>
        <w:tabs>
          <w:tab w:val="left" w:pos="900"/>
        </w:tabs>
        <w:rPr>
          <w:rFonts w:ascii="Arial" w:hAnsi="Arial" w:cs="Arial"/>
          <w:sz w:val="22"/>
          <w:szCs w:val="22"/>
        </w:rPr>
      </w:pPr>
      <w:r w:rsidRPr="00B66F42">
        <w:rPr>
          <w:rFonts w:ascii="Arial" w:hAnsi="Arial" w:cs="Arial"/>
          <w:sz w:val="22"/>
          <w:szCs w:val="22"/>
        </w:rPr>
        <w:t>9 to 40 mm</w:t>
      </w:r>
    </w:p>
    <w:p w:rsidR="004E2B68" w:rsidRPr="00B66F42" w:rsidRDefault="004E2B68" w:rsidP="004E2B68">
      <w:pPr>
        <w:keepNext/>
        <w:keepLines/>
        <w:numPr>
          <w:ilvl w:val="5"/>
          <w:numId w:val="1"/>
        </w:numPr>
        <w:tabs>
          <w:tab w:val="left" w:pos="900"/>
        </w:tabs>
        <w:rPr>
          <w:rFonts w:ascii="Arial" w:hAnsi="Arial" w:cs="Arial"/>
          <w:sz w:val="22"/>
          <w:szCs w:val="22"/>
        </w:rPr>
      </w:pPr>
      <w:r w:rsidRPr="00B66F42">
        <w:rPr>
          <w:rFonts w:ascii="Arial" w:hAnsi="Arial" w:cs="Arial"/>
          <w:sz w:val="22"/>
          <w:szCs w:val="22"/>
        </w:rPr>
        <w:t xml:space="preserve">Wide 30° x </w:t>
      </w:r>
      <w:r>
        <w:rPr>
          <w:rFonts w:ascii="Arial" w:hAnsi="Arial" w:cs="Arial"/>
          <w:sz w:val="22"/>
          <w:szCs w:val="22"/>
        </w:rPr>
        <w:t>17</w:t>
      </w:r>
      <w:r w:rsidRPr="00B66F42">
        <w:rPr>
          <w:rFonts w:ascii="Arial" w:hAnsi="Arial" w:cs="Arial"/>
          <w:sz w:val="22"/>
          <w:szCs w:val="22"/>
        </w:rPr>
        <w:t>°</w:t>
      </w:r>
    </w:p>
    <w:p w:rsidR="004E2B68" w:rsidRPr="00B66F42" w:rsidRDefault="004E2B68" w:rsidP="004E2B68">
      <w:pPr>
        <w:keepNext/>
        <w:keepLines/>
        <w:numPr>
          <w:ilvl w:val="5"/>
          <w:numId w:val="1"/>
        </w:numPr>
        <w:tabs>
          <w:tab w:val="left" w:pos="900"/>
        </w:tabs>
        <w:rPr>
          <w:rFonts w:ascii="Arial" w:hAnsi="Arial" w:cs="Arial"/>
          <w:sz w:val="22"/>
          <w:szCs w:val="22"/>
        </w:rPr>
      </w:pPr>
      <w:r w:rsidRPr="00B66F42">
        <w:rPr>
          <w:rFonts w:ascii="Arial" w:hAnsi="Arial" w:cs="Arial"/>
          <w:sz w:val="22"/>
          <w:szCs w:val="22"/>
        </w:rPr>
        <w:t xml:space="preserve">Tele </w:t>
      </w:r>
      <w:r>
        <w:rPr>
          <w:rFonts w:ascii="Arial" w:hAnsi="Arial" w:cs="Arial"/>
          <w:sz w:val="22"/>
          <w:szCs w:val="22"/>
        </w:rPr>
        <w:t>7.1° x 3.9</w:t>
      </w:r>
      <w:r w:rsidRPr="00B66F42">
        <w:rPr>
          <w:rFonts w:ascii="Arial" w:hAnsi="Arial" w:cs="Arial"/>
          <w:sz w:val="22"/>
          <w:szCs w:val="22"/>
        </w:rPr>
        <w:t>°</w:t>
      </w:r>
    </w:p>
    <w:p w:rsidR="004E2B68" w:rsidRDefault="004E2B68" w:rsidP="004E2B68">
      <w:pPr>
        <w:keepNext/>
        <w:keepLines/>
        <w:tabs>
          <w:tab w:val="left" w:pos="900"/>
        </w:tabs>
        <w:ind w:left="1656"/>
        <w:rPr>
          <w:rFonts w:ascii="Arial" w:hAnsi="Arial" w:cs="Arial"/>
          <w:sz w:val="22"/>
          <w:szCs w:val="22"/>
        </w:rPr>
      </w:pPr>
    </w:p>
    <w:p w:rsidR="004E2B68" w:rsidRPr="00F83283" w:rsidRDefault="004E2B68" w:rsidP="004E2B68">
      <w:pPr>
        <w:keepNext/>
        <w:keepLines/>
        <w:numPr>
          <w:ilvl w:val="2"/>
          <w:numId w:val="1"/>
        </w:numPr>
        <w:tabs>
          <w:tab w:val="left" w:pos="900"/>
        </w:tabs>
        <w:rPr>
          <w:rFonts w:ascii="Arial" w:hAnsi="Arial" w:cs="Arial"/>
          <w:sz w:val="22"/>
          <w:szCs w:val="22"/>
        </w:rPr>
      </w:pPr>
      <w:r w:rsidRPr="00F83283">
        <w:rPr>
          <w:rFonts w:ascii="Arial" w:hAnsi="Arial" w:cs="Arial"/>
          <w:sz w:val="22"/>
          <w:szCs w:val="22"/>
        </w:rPr>
        <w:t xml:space="preserve">Mechanical: </w:t>
      </w:r>
    </w:p>
    <w:p w:rsidR="004E2B68" w:rsidRDefault="004E2B68" w:rsidP="004E2B68">
      <w:pPr>
        <w:keepNext/>
        <w:keepLines/>
        <w:numPr>
          <w:ilvl w:val="3"/>
          <w:numId w:val="1"/>
        </w:numPr>
        <w:tabs>
          <w:tab w:val="left" w:pos="900"/>
        </w:tabs>
        <w:rPr>
          <w:rFonts w:ascii="Arial" w:hAnsi="Arial" w:cs="Arial"/>
          <w:sz w:val="22"/>
          <w:szCs w:val="22"/>
        </w:rPr>
      </w:pPr>
      <w:r>
        <w:rPr>
          <w:rFonts w:ascii="Arial" w:hAnsi="Arial" w:cs="Arial"/>
          <w:sz w:val="22"/>
          <w:szCs w:val="22"/>
        </w:rPr>
        <w:t>Dimensions (D x H): 208 x 151 mm (8.2 x 5.59 in.)</w:t>
      </w:r>
    </w:p>
    <w:p w:rsidR="004E2B68" w:rsidRDefault="004E2B68" w:rsidP="004E2B68">
      <w:pPr>
        <w:numPr>
          <w:ilvl w:val="3"/>
          <w:numId w:val="1"/>
        </w:numPr>
        <w:tabs>
          <w:tab w:val="left" w:pos="900"/>
        </w:tabs>
        <w:rPr>
          <w:rFonts w:ascii="Arial" w:hAnsi="Arial" w:cs="Arial"/>
          <w:sz w:val="22"/>
          <w:szCs w:val="22"/>
        </w:rPr>
      </w:pPr>
      <w:r w:rsidRPr="00F83283">
        <w:rPr>
          <w:rFonts w:ascii="Arial" w:hAnsi="Arial" w:cs="Arial"/>
          <w:sz w:val="22"/>
          <w:szCs w:val="22"/>
        </w:rPr>
        <w:t xml:space="preserve">Weight: </w:t>
      </w:r>
      <w:r>
        <w:rPr>
          <w:rFonts w:ascii="Arial" w:hAnsi="Arial" w:cs="Arial"/>
          <w:sz w:val="22"/>
          <w:szCs w:val="22"/>
        </w:rPr>
        <w:t>2200 g</w:t>
      </w:r>
      <w:r w:rsidRPr="00F83283">
        <w:rPr>
          <w:rFonts w:ascii="Arial" w:hAnsi="Arial" w:cs="Arial"/>
          <w:sz w:val="22"/>
          <w:szCs w:val="22"/>
        </w:rPr>
        <w:t xml:space="preserve"> (</w:t>
      </w:r>
      <w:r>
        <w:rPr>
          <w:rFonts w:ascii="Arial" w:hAnsi="Arial" w:cs="Arial"/>
          <w:sz w:val="22"/>
          <w:szCs w:val="22"/>
        </w:rPr>
        <w:t>4.85 lb</w:t>
      </w:r>
      <w:r w:rsidRPr="00F83283">
        <w:rPr>
          <w:rFonts w:ascii="Arial" w:hAnsi="Arial" w:cs="Arial"/>
          <w:sz w:val="22"/>
          <w:szCs w:val="22"/>
        </w:rPr>
        <w:t>)</w:t>
      </w:r>
    </w:p>
    <w:p w:rsidR="004E2B68" w:rsidRPr="00F83283" w:rsidRDefault="004E2B68" w:rsidP="004E2B68">
      <w:pPr>
        <w:numPr>
          <w:ilvl w:val="3"/>
          <w:numId w:val="1"/>
        </w:numPr>
        <w:tabs>
          <w:tab w:val="left" w:pos="900"/>
        </w:tabs>
        <w:rPr>
          <w:rFonts w:ascii="Arial" w:hAnsi="Arial" w:cs="Arial"/>
          <w:sz w:val="22"/>
          <w:szCs w:val="22"/>
        </w:rPr>
      </w:pPr>
      <w:r>
        <w:rPr>
          <w:rFonts w:ascii="Arial" w:hAnsi="Arial" w:cs="Arial"/>
          <w:sz w:val="22"/>
          <w:szCs w:val="22"/>
        </w:rPr>
        <w:t>Color: RAL 9006 Metallic Titanium</w:t>
      </w:r>
    </w:p>
    <w:p w:rsidR="001C4435" w:rsidRPr="003C6842" w:rsidRDefault="001C4435" w:rsidP="001C4435">
      <w:pPr>
        <w:tabs>
          <w:tab w:val="left" w:pos="900"/>
        </w:tabs>
        <w:ind w:left="1584"/>
        <w:rPr>
          <w:rFonts w:ascii="Arial" w:hAnsi="Arial" w:cs="Arial"/>
          <w:sz w:val="22"/>
          <w:szCs w:val="22"/>
        </w:rPr>
      </w:pPr>
    </w:p>
    <w:p w:rsidR="008977FE" w:rsidRPr="003C6842" w:rsidRDefault="008977FE" w:rsidP="00C94783">
      <w:pPr>
        <w:keepNext/>
        <w:keepLines/>
        <w:numPr>
          <w:ilvl w:val="2"/>
          <w:numId w:val="1"/>
        </w:numPr>
        <w:tabs>
          <w:tab w:val="left" w:pos="900"/>
        </w:tabs>
        <w:rPr>
          <w:rFonts w:ascii="Arial" w:hAnsi="Arial" w:cs="Arial"/>
          <w:sz w:val="22"/>
          <w:szCs w:val="22"/>
        </w:rPr>
      </w:pPr>
      <w:r w:rsidRPr="003C6842">
        <w:rPr>
          <w:rFonts w:ascii="Arial" w:hAnsi="Arial" w:cs="Arial"/>
          <w:sz w:val="22"/>
          <w:szCs w:val="22"/>
        </w:rPr>
        <w:lastRenderedPageBreak/>
        <w:t>Environmental:</w:t>
      </w:r>
    </w:p>
    <w:p w:rsidR="004E2B68" w:rsidRDefault="004E2B68" w:rsidP="004E2B68">
      <w:pPr>
        <w:keepNext/>
        <w:keepLines/>
        <w:numPr>
          <w:ilvl w:val="3"/>
          <w:numId w:val="1"/>
        </w:numPr>
        <w:tabs>
          <w:tab w:val="left" w:pos="900"/>
        </w:tabs>
        <w:rPr>
          <w:rFonts w:ascii="Arial" w:hAnsi="Arial" w:cs="Arial"/>
          <w:sz w:val="22"/>
          <w:szCs w:val="22"/>
        </w:rPr>
      </w:pPr>
      <w:r>
        <w:rPr>
          <w:rFonts w:ascii="Arial" w:hAnsi="Arial" w:cs="Arial"/>
          <w:sz w:val="22"/>
          <w:szCs w:val="22"/>
        </w:rPr>
        <w:t>Operating Temperature:</w:t>
      </w:r>
    </w:p>
    <w:p w:rsidR="004E2B68" w:rsidRDefault="004E2B68" w:rsidP="004E2B68">
      <w:pPr>
        <w:keepNext/>
        <w:keepLines/>
        <w:numPr>
          <w:ilvl w:val="4"/>
          <w:numId w:val="1"/>
        </w:numPr>
        <w:tabs>
          <w:tab w:val="left" w:pos="900"/>
        </w:tabs>
        <w:rPr>
          <w:rFonts w:ascii="Arial" w:hAnsi="Arial" w:cs="Arial"/>
          <w:sz w:val="22"/>
          <w:szCs w:val="22"/>
        </w:rPr>
      </w:pPr>
      <w:r>
        <w:rPr>
          <w:rFonts w:ascii="Arial" w:hAnsi="Arial" w:cs="Arial"/>
          <w:sz w:val="22"/>
          <w:szCs w:val="22"/>
        </w:rPr>
        <w:t>IVA Models: -50°C to +50°C (-58°F to 131°F)</w:t>
      </w:r>
    </w:p>
    <w:p w:rsidR="004E2B68" w:rsidRDefault="004E2B68" w:rsidP="004E2B68">
      <w:pPr>
        <w:keepNext/>
        <w:keepLines/>
        <w:numPr>
          <w:ilvl w:val="4"/>
          <w:numId w:val="1"/>
        </w:numPr>
        <w:tabs>
          <w:tab w:val="left" w:pos="900"/>
        </w:tabs>
        <w:rPr>
          <w:rFonts w:ascii="Arial" w:hAnsi="Arial" w:cs="Arial"/>
          <w:sz w:val="22"/>
          <w:szCs w:val="22"/>
        </w:rPr>
      </w:pPr>
      <w:r>
        <w:rPr>
          <w:rFonts w:ascii="Arial" w:hAnsi="Arial" w:cs="Arial"/>
          <w:sz w:val="22"/>
          <w:szCs w:val="22"/>
        </w:rPr>
        <w:t>Non-IVA Models: 50°C to +55°C (-58°F to 122°F)</w:t>
      </w:r>
    </w:p>
    <w:p w:rsidR="004E2B68" w:rsidRDefault="004E2B68" w:rsidP="004E2B68">
      <w:pPr>
        <w:keepNext/>
        <w:keepLines/>
        <w:numPr>
          <w:ilvl w:val="3"/>
          <w:numId w:val="1"/>
        </w:numPr>
        <w:tabs>
          <w:tab w:val="left" w:pos="900"/>
        </w:tabs>
        <w:rPr>
          <w:rFonts w:ascii="Arial" w:hAnsi="Arial" w:cs="Arial"/>
          <w:sz w:val="22"/>
          <w:szCs w:val="22"/>
        </w:rPr>
      </w:pPr>
      <w:r>
        <w:rPr>
          <w:rFonts w:ascii="Arial" w:hAnsi="Arial" w:cs="Arial"/>
          <w:sz w:val="22"/>
          <w:szCs w:val="22"/>
        </w:rPr>
        <w:t>Cold Start Temperature: -20°C (-4°F)</w:t>
      </w:r>
    </w:p>
    <w:p w:rsidR="004E2B68" w:rsidRDefault="004E2B68" w:rsidP="004E2B68">
      <w:pPr>
        <w:numPr>
          <w:ilvl w:val="3"/>
          <w:numId w:val="1"/>
        </w:numPr>
        <w:tabs>
          <w:tab w:val="left" w:pos="900"/>
        </w:tabs>
        <w:rPr>
          <w:rFonts w:ascii="Arial" w:hAnsi="Arial" w:cs="Arial"/>
          <w:sz w:val="22"/>
          <w:szCs w:val="22"/>
        </w:rPr>
      </w:pPr>
      <w:r>
        <w:rPr>
          <w:rFonts w:ascii="Arial" w:hAnsi="Arial" w:cs="Arial"/>
          <w:sz w:val="22"/>
          <w:szCs w:val="22"/>
        </w:rPr>
        <w:t>Storage Temperature: -30°C to +70°C (-22°F to 158°F)</w:t>
      </w:r>
    </w:p>
    <w:p w:rsidR="004E2B68" w:rsidRDefault="004E2B68" w:rsidP="004E2B68">
      <w:pPr>
        <w:numPr>
          <w:ilvl w:val="3"/>
          <w:numId w:val="1"/>
        </w:numPr>
        <w:tabs>
          <w:tab w:val="left" w:pos="900"/>
        </w:tabs>
        <w:rPr>
          <w:rFonts w:ascii="Arial" w:hAnsi="Arial" w:cs="Arial"/>
          <w:sz w:val="22"/>
          <w:szCs w:val="22"/>
        </w:rPr>
      </w:pPr>
      <w:r>
        <w:rPr>
          <w:rFonts w:ascii="Arial" w:hAnsi="Arial" w:cs="Arial"/>
          <w:sz w:val="22"/>
          <w:szCs w:val="22"/>
        </w:rPr>
        <w:t>Operating Humidity: 20% to 100% relative humidity</w:t>
      </w:r>
    </w:p>
    <w:p w:rsidR="004E2B68" w:rsidRDefault="004E2B68" w:rsidP="004E2B68">
      <w:pPr>
        <w:numPr>
          <w:ilvl w:val="3"/>
          <w:numId w:val="1"/>
        </w:numPr>
        <w:tabs>
          <w:tab w:val="left" w:pos="900"/>
        </w:tabs>
        <w:rPr>
          <w:rFonts w:ascii="Arial" w:hAnsi="Arial" w:cs="Arial"/>
          <w:sz w:val="22"/>
          <w:szCs w:val="22"/>
        </w:rPr>
      </w:pPr>
      <w:r>
        <w:rPr>
          <w:rFonts w:ascii="Arial" w:hAnsi="Arial" w:cs="Arial"/>
          <w:sz w:val="22"/>
          <w:szCs w:val="22"/>
        </w:rPr>
        <w:t xml:space="preserve">Storage Humidity: up to 100% relative humidity </w:t>
      </w:r>
    </w:p>
    <w:p w:rsidR="004E2B68" w:rsidRDefault="004E2B68" w:rsidP="004E2B68">
      <w:pPr>
        <w:numPr>
          <w:ilvl w:val="3"/>
          <w:numId w:val="1"/>
        </w:numPr>
        <w:tabs>
          <w:tab w:val="left" w:pos="900"/>
        </w:tabs>
        <w:rPr>
          <w:rFonts w:ascii="Arial" w:hAnsi="Arial" w:cs="Arial"/>
          <w:sz w:val="22"/>
          <w:szCs w:val="22"/>
        </w:rPr>
      </w:pPr>
      <w:r>
        <w:rPr>
          <w:rFonts w:ascii="Arial" w:hAnsi="Arial" w:cs="Arial"/>
          <w:sz w:val="22"/>
          <w:szCs w:val="22"/>
        </w:rPr>
        <w:t>Vandal Resistance: IK10</w:t>
      </w:r>
    </w:p>
    <w:p w:rsidR="004E2B68" w:rsidRPr="00F83283" w:rsidRDefault="004E2B68" w:rsidP="004E2B68">
      <w:pPr>
        <w:numPr>
          <w:ilvl w:val="3"/>
          <w:numId w:val="1"/>
        </w:numPr>
        <w:tabs>
          <w:tab w:val="left" w:pos="900"/>
        </w:tabs>
        <w:rPr>
          <w:rFonts w:ascii="Arial" w:hAnsi="Arial" w:cs="Arial"/>
          <w:sz w:val="22"/>
          <w:szCs w:val="22"/>
        </w:rPr>
      </w:pPr>
      <w:r>
        <w:rPr>
          <w:rFonts w:ascii="Arial" w:hAnsi="Arial" w:cs="Arial"/>
          <w:sz w:val="22"/>
          <w:szCs w:val="22"/>
        </w:rPr>
        <w:t>Ingress Resistance: IP66, NEMA 4X</w:t>
      </w:r>
    </w:p>
    <w:p w:rsidR="00A84416" w:rsidRPr="003C6842" w:rsidRDefault="00A84416" w:rsidP="00A84416">
      <w:pPr>
        <w:tabs>
          <w:tab w:val="left" w:pos="900"/>
        </w:tabs>
        <w:ind w:left="1152"/>
        <w:rPr>
          <w:rFonts w:ascii="Arial" w:hAnsi="Arial" w:cs="Arial"/>
          <w:sz w:val="22"/>
          <w:szCs w:val="22"/>
        </w:rPr>
      </w:pPr>
    </w:p>
    <w:p w:rsidR="004E2B68" w:rsidRDefault="004E2B68" w:rsidP="004E2B68">
      <w:pPr>
        <w:keepNext/>
        <w:keepLines/>
        <w:numPr>
          <w:ilvl w:val="1"/>
          <w:numId w:val="1"/>
        </w:numPr>
        <w:tabs>
          <w:tab w:val="left" w:pos="900"/>
        </w:tabs>
        <w:rPr>
          <w:rFonts w:ascii="Arial" w:hAnsi="Arial" w:cs="Arial"/>
          <w:sz w:val="22"/>
          <w:szCs w:val="22"/>
        </w:rPr>
      </w:pPr>
      <w:r w:rsidRPr="00F83283">
        <w:rPr>
          <w:rFonts w:ascii="Arial" w:hAnsi="Arial" w:cs="Arial"/>
          <w:sz w:val="22"/>
          <w:szCs w:val="22"/>
        </w:rPr>
        <w:t>ACCESSORIES</w:t>
      </w:r>
    </w:p>
    <w:p w:rsidR="004E2B68" w:rsidRPr="00F83283" w:rsidRDefault="004E2B68" w:rsidP="004E2B68">
      <w:pPr>
        <w:keepNext/>
        <w:keepLines/>
        <w:numPr>
          <w:ilvl w:val="2"/>
          <w:numId w:val="1"/>
        </w:numPr>
        <w:tabs>
          <w:tab w:val="left" w:pos="900"/>
        </w:tabs>
        <w:rPr>
          <w:rFonts w:ascii="Arial" w:hAnsi="Arial" w:cs="Arial"/>
          <w:sz w:val="22"/>
          <w:szCs w:val="22"/>
        </w:rPr>
      </w:pPr>
      <w:r>
        <w:rPr>
          <w:rFonts w:ascii="Arial" w:hAnsi="Arial" w:cs="Arial"/>
          <w:sz w:val="22"/>
          <w:szCs w:val="22"/>
        </w:rPr>
        <w:t>Mounts</w:t>
      </w:r>
    </w:p>
    <w:p w:rsidR="004E2B68" w:rsidRDefault="004E2B68" w:rsidP="004E2B68">
      <w:pPr>
        <w:keepNext/>
        <w:keepLines/>
        <w:numPr>
          <w:ilvl w:val="3"/>
          <w:numId w:val="1"/>
        </w:numPr>
        <w:tabs>
          <w:tab w:val="left" w:pos="900"/>
        </w:tabs>
        <w:rPr>
          <w:rFonts w:ascii="Arial" w:hAnsi="Arial" w:cs="Arial"/>
          <w:sz w:val="22"/>
          <w:szCs w:val="22"/>
        </w:rPr>
      </w:pPr>
      <w:r>
        <w:rPr>
          <w:rFonts w:ascii="Arial" w:hAnsi="Arial" w:cs="Arial"/>
          <w:sz w:val="22"/>
          <w:szCs w:val="22"/>
        </w:rPr>
        <w:t>VDA-832FHD-WMT Wall mount bracket for HD FlexiDomes</w:t>
      </w:r>
    </w:p>
    <w:p w:rsidR="004E2B68" w:rsidRDefault="004E2B68" w:rsidP="004E2B68">
      <w:pPr>
        <w:keepNext/>
        <w:keepLines/>
        <w:numPr>
          <w:ilvl w:val="3"/>
          <w:numId w:val="1"/>
        </w:numPr>
        <w:tabs>
          <w:tab w:val="left" w:pos="900"/>
        </w:tabs>
        <w:rPr>
          <w:rFonts w:ascii="Arial" w:hAnsi="Arial" w:cs="Arial"/>
          <w:sz w:val="22"/>
          <w:szCs w:val="22"/>
        </w:rPr>
      </w:pPr>
      <w:r>
        <w:rPr>
          <w:rFonts w:ascii="Arial" w:hAnsi="Arial" w:cs="Arial"/>
          <w:sz w:val="22"/>
          <w:szCs w:val="22"/>
        </w:rPr>
        <w:t>VDA-832FHD-PMT Pendant mount bracket for HD FlexiDomes</w:t>
      </w:r>
    </w:p>
    <w:p w:rsidR="004E2B68" w:rsidRDefault="004E2B68" w:rsidP="004E2B68">
      <w:pPr>
        <w:keepNext/>
        <w:keepLines/>
        <w:numPr>
          <w:ilvl w:val="2"/>
          <w:numId w:val="1"/>
        </w:numPr>
        <w:tabs>
          <w:tab w:val="left" w:pos="900"/>
        </w:tabs>
        <w:rPr>
          <w:rFonts w:ascii="Arial" w:hAnsi="Arial" w:cs="Arial"/>
          <w:sz w:val="22"/>
          <w:szCs w:val="22"/>
        </w:rPr>
      </w:pPr>
      <w:r>
        <w:rPr>
          <w:rFonts w:ascii="Arial" w:hAnsi="Arial" w:cs="Arial"/>
          <w:sz w:val="22"/>
          <w:szCs w:val="22"/>
        </w:rPr>
        <w:t>Components</w:t>
      </w:r>
    </w:p>
    <w:p w:rsidR="004E2B68" w:rsidRDefault="004E2B68" w:rsidP="004E2B68">
      <w:pPr>
        <w:keepNext/>
        <w:keepLines/>
        <w:numPr>
          <w:ilvl w:val="3"/>
          <w:numId w:val="1"/>
        </w:numPr>
        <w:tabs>
          <w:tab w:val="left" w:pos="900"/>
        </w:tabs>
        <w:rPr>
          <w:rFonts w:ascii="Arial" w:hAnsi="Arial" w:cs="Arial"/>
          <w:sz w:val="22"/>
          <w:szCs w:val="22"/>
        </w:rPr>
      </w:pPr>
      <w:r>
        <w:rPr>
          <w:rFonts w:ascii="Arial" w:hAnsi="Arial" w:cs="Arial"/>
          <w:sz w:val="22"/>
          <w:szCs w:val="22"/>
        </w:rPr>
        <w:t>S1460 Service/Monitor Cable</w:t>
      </w:r>
    </w:p>
    <w:p w:rsidR="004E2B68" w:rsidRDefault="004E2B68" w:rsidP="004E2B68">
      <w:pPr>
        <w:numPr>
          <w:ilvl w:val="2"/>
          <w:numId w:val="1"/>
        </w:numPr>
        <w:tabs>
          <w:tab w:val="left" w:pos="900"/>
        </w:tabs>
        <w:rPr>
          <w:rFonts w:ascii="Arial" w:hAnsi="Arial" w:cs="Arial"/>
          <w:sz w:val="22"/>
          <w:szCs w:val="22"/>
        </w:rPr>
      </w:pPr>
      <w:r>
        <w:rPr>
          <w:rFonts w:ascii="Arial" w:hAnsi="Arial" w:cs="Arial"/>
          <w:sz w:val="22"/>
          <w:szCs w:val="22"/>
        </w:rPr>
        <w:t>Video over IP Accessories</w:t>
      </w:r>
    </w:p>
    <w:p w:rsidR="004E2B68" w:rsidRDefault="004E2B68" w:rsidP="004E2B68">
      <w:pPr>
        <w:numPr>
          <w:ilvl w:val="3"/>
          <w:numId w:val="1"/>
        </w:numPr>
        <w:tabs>
          <w:tab w:val="left" w:pos="900"/>
        </w:tabs>
        <w:rPr>
          <w:rFonts w:ascii="Arial" w:hAnsi="Arial" w:cs="Arial"/>
          <w:sz w:val="22"/>
          <w:szCs w:val="22"/>
        </w:rPr>
      </w:pPr>
      <w:r>
        <w:rPr>
          <w:rFonts w:ascii="Arial" w:hAnsi="Arial" w:cs="Arial"/>
          <w:sz w:val="22"/>
          <w:szCs w:val="22"/>
        </w:rPr>
        <w:t>VJT-XTC XF Video Transcoder</w:t>
      </w:r>
    </w:p>
    <w:p w:rsidR="004E2B68" w:rsidRDefault="004E2B68" w:rsidP="004E2B68">
      <w:pPr>
        <w:numPr>
          <w:ilvl w:val="2"/>
          <w:numId w:val="1"/>
        </w:numPr>
        <w:tabs>
          <w:tab w:val="left" w:pos="900"/>
        </w:tabs>
        <w:rPr>
          <w:rFonts w:ascii="Arial" w:hAnsi="Arial" w:cs="Arial"/>
          <w:sz w:val="22"/>
          <w:szCs w:val="22"/>
        </w:rPr>
      </w:pPr>
      <w:r>
        <w:rPr>
          <w:rFonts w:ascii="Arial" w:hAnsi="Arial" w:cs="Arial"/>
          <w:sz w:val="22"/>
          <w:szCs w:val="22"/>
        </w:rPr>
        <w:t>Software Options</w:t>
      </w:r>
    </w:p>
    <w:p w:rsidR="004E2B68" w:rsidRPr="00F83283" w:rsidRDefault="004E2B68" w:rsidP="004E2B68">
      <w:pPr>
        <w:numPr>
          <w:ilvl w:val="3"/>
          <w:numId w:val="1"/>
        </w:numPr>
        <w:tabs>
          <w:tab w:val="left" w:pos="900"/>
        </w:tabs>
        <w:rPr>
          <w:rFonts w:ascii="Arial" w:hAnsi="Arial" w:cs="Arial"/>
          <w:sz w:val="22"/>
          <w:szCs w:val="22"/>
        </w:rPr>
      </w:pPr>
      <w:r>
        <w:rPr>
          <w:rFonts w:ascii="Arial" w:hAnsi="Arial" w:cs="Arial"/>
          <w:sz w:val="22"/>
          <w:szCs w:val="22"/>
        </w:rPr>
        <w:t>MVC-FENC-AES BVIP AES 128 bit Encryption License</w:t>
      </w:r>
    </w:p>
    <w:p w:rsidR="004E2B68" w:rsidRPr="00F83283" w:rsidRDefault="004E2B68" w:rsidP="004E2B68">
      <w:pPr>
        <w:keepNext/>
        <w:keepLines/>
        <w:tabs>
          <w:tab w:val="left" w:pos="900"/>
        </w:tabs>
        <w:rPr>
          <w:rFonts w:ascii="Arial" w:hAnsi="Arial" w:cs="Arial"/>
          <w:sz w:val="22"/>
          <w:szCs w:val="22"/>
        </w:rPr>
      </w:pPr>
    </w:p>
    <w:p w:rsidR="009A22E9" w:rsidRPr="003C6842" w:rsidRDefault="009A22E9" w:rsidP="009A22E9">
      <w:pPr>
        <w:tabs>
          <w:tab w:val="left" w:pos="900"/>
        </w:tabs>
        <w:ind w:left="720"/>
        <w:rPr>
          <w:rFonts w:ascii="Arial" w:hAnsi="Arial" w:cs="Arial"/>
          <w:sz w:val="22"/>
          <w:szCs w:val="22"/>
        </w:rPr>
      </w:pPr>
    </w:p>
    <w:p w:rsidR="009F2C01" w:rsidRPr="003C6842" w:rsidRDefault="009F2C01" w:rsidP="009F2C01">
      <w:pPr>
        <w:tabs>
          <w:tab w:val="left" w:pos="900"/>
        </w:tabs>
        <w:rPr>
          <w:rFonts w:ascii="Arial" w:hAnsi="Arial" w:cs="Arial"/>
          <w:sz w:val="22"/>
          <w:szCs w:val="22"/>
        </w:rPr>
      </w:pPr>
    </w:p>
    <w:p w:rsidR="001B6545" w:rsidRPr="003C6842" w:rsidRDefault="009F2C01" w:rsidP="00422F44">
      <w:pPr>
        <w:keepNext/>
        <w:keepLines/>
        <w:numPr>
          <w:ilvl w:val="0"/>
          <w:numId w:val="1"/>
        </w:numPr>
        <w:tabs>
          <w:tab w:val="left" w:pos="900"/>
        </w:tabs>
        <w:rPr>
          <w:rFonts w:ascii="Arial" w:hAnsi="Arial" w:cs="Arial"/>
          <w:b/>
          <w:sz w:val="22"/>
          <w:szCs w:val="22"/>
        </w:rPr>
      </w:pPr>
      <w:r w:rsidRPr="003C6842">
        <w:rPr>
          <w:rFonts w:ascii="Arial" w:hAnsi="Arial" w:cs="Arial"/>
          <w:b/>
          <w:sz w:val="22"/>
          <w:szCs w:val="22"/>
        </w:rPr>
        <w:lastRenderedPageBreak/>
        <w:t>– EXECUTION</w:t>
      </w:r>
    </w:p>
    <w:p w:rsidR="009F2C01" w:rsidRPr="003C6842" w:rsidRDefault="009F2C01" w:rsidP="0011441F">
      <w:pPr>
        <w:keepNext/>
        <w:keepLines/>
        <w:tabs>
          <w:tab w:val="left" w:pos="900"/>
        </w:tabs>
        <w:rPr>
          <w:rFonts w:ascii="Arial" w:hAnsi="Arial" w:cs="Arial"/>
          <w:b/>
          <w:sz w:val="22"/>
          <w:szCs w:val="22"/>
        </w:rPr>
      </w:pPr>
    </w:p>
    <w:p w:rsidR="009F2C01" w:rsidRPr="003C6842" w:rsidRDefault="009F2C01" w:rsidP="00422F44">
      <w:pPr>
        <w:keepNext/>
        <w:keepLines/>
        <w:numPr>
          <w:ilvl w:val="1"/>
          <w:numId w:val="1"/>
        </w:numPr>
        <w:tabs>
          <w:tab w:val="left" w:pos="900"/>
        </w:tabs>
        <w:rPr>
          <w:rFonts w:ascii="Arial" w:hAnsi="Arial" w:cs="Arial"/>
          <w:b/>
          <w:sz w:val="22"/>
          <w:szCs w:val="22"/>
        </w:rPr>
      </w:pPr>
      <w:r w:rsidRPr="003C6842">
        <w:rPr>
          <w:rFonts w:ascii="Arial" w:hAnsi="Arial" w:cs="Arial"/>
          <w:sz w:val="22"/>
          <w:szCs w:val="22"/>
        </w:rPr>
        <w:t>EXAMINATION</w:t>
      </w:r>
    </w:p>
    <w:p w:rsidR="000C18DC" w:rsidRPr="003C6842" w:rsidRDefault="000C18DC" w:rsidP="0011441F">
      <w:pPr>
        <w:keepNext/>
        <w:keepLines/>
        <w:tabs>
          <w:tab w:val="left" w:pos="900"/>
        </w:tabs>
        <w:ind w:left="720"/>
        <w:rPr>
          <w:rFonts w:ascii="Arial" w:hAnsi="Arial" w:cs="Arial"/>
          <w:b/>
          <w:sz w:val="22"/>
          <w:szCs w:val="22"/>
        </w:rPr>
      </w:pPr>
    </w:p>
    <w:p w:rsidR="009F2C01" w:rsidRPr="003C6842" w:rsidRDefault="009F2C01" w:rsidP="00422F44">
      <w:pPr>
        <w:keepNext/>
        <w:keepLines/>
        <w:numPr>
          <w:ilvl w:val="2"/>
          <w:numId w:val="1"/>
        </w:numPr>
        <w:tabs>
          <w:tab w:val="left" w:pos="900"/>
        </w:tabs>
        <w:rPr>
          <w:rFonts w:ascii="Arial" w:hAnsi="Arial" w:cs="Arial"/>
          <w:sz w:val="22"/>
          <w:szCs w:val="22"/>
        </w:rPr>
      </w:pPr>
      <w:r w:rsidRPr="003C6842">
        <w:rPr>
          <w:rFonts w:ascii="Arial" w:hAnsi="Arial" w:cs="Arial"/>
          <w:sz w:val="22"/>
          <w:szCs w:val="22"/>
        </w:rPr>
        <w:t xml:space="preserve">Examine areas to receive devices and notify </w:t>
      </w:r>
      <w:r w:rsidR="00A84416" w:rsidRPr="003C6842">
        <w:rPr>
          <w:rFonts w:ascii="Arial" w:hAnsi="Arial" w:cs="Arial"/>
          <w:sz w:val="22"/>
          <w:szCs w:val="22"/>
        </w:rPr>
        <w:t>adverse conditions affecting installation or subsequent operation.</w:t>
      </w:r>
    </w:p>
    <w:p w:rsidR="00A84416" w:rsidRPr="003C6842" w:rsidRDefault="00A84416" w:rsidP="0011441F">
      <w:pPr>
        <w:keepNext/>
        <w:keepLines/>
        <w:tabs>
          <w:tab w:val="left" w:pos="900"/>
        </w:tabs>
        <w:ind w:left="720"/>
        <w:rPr>
          <w:rFonts w:ascii="Arial" w:hAnsi="Arial" w:cs="Arial"/>
          <w:sz w:val="22"/>
          <w:szCs w:val="22"/>
        </w:rPr>
      </w:pPr>
    </w:p>
    <w:p w:rsidR="009F2C01" w:rsidRPr="003C6842" w:rsidRDefault="009F2C01" w:rsidP="00422F44">
      <w:pPr>
        <w:keepNext/>
        <w:keepLines/>
        <w:numPr>
          <w:ilvl w:val="2"/>
          <w:numId w:val="1"/>
        </w:numPr>
        <w:tabs>
          <w:tab w:val="left" w:pos="900"/>
        </w:tabs>
        <w:rPr>
          <w:rFonts w:ascii="Arial" w:hAnsi="Arial" w:cs="Arial"/>
          <w:sz w:val="22"/>
          <w:szCs w:val="22"/>
        </w:rPr>
      </w:pPr>
      <w:r w:rsidRPr="003C6842">
        <w:rPr>
          <w:rFonts w:ascii="Arial" w:hAnsi="Arial" w:cs="Arial"/>
          <w:sz w:val="22"/>
          <w:szCs w:val="22"/>
        </w:rPr>
        <w:t>Do not begin installation until unacceptable conditions are corrected.</w:t>
      </w:r>
    </w:p>
    <w:p w:rsidR="009F2C01" w:rsidRPr="003C6842" w:rsidRDefault="009F2C01" w:rsidP="0011441F">
      <w:pPr>
        <w:keepNext/>
        <w:keepLines/>
        <w:tabs>
          <w:tab w:val="left" w:pos="900"/>
        </w:tabs>
        <w:ind w:left="720"/>
        <w:rPr>
          <w:rFonts w:ascii="Arial" w:hAnsi="Arial" w:cs="Arial"/>
          <w:sz w:val="22"/>
          <w:szCs w:val="22"/>
        </w:rPr>
      </w:pPr>
    </w:p>
    <w:p w:rsidR="009F2C01" w:rsidRPr="003C6842" w:rsidRDefault="009F2C01" w:rsidP="00422F44">
      <w:pPr>
        <w:keepNext/>
        <w:keepLines/>
        <w:numPr>
          <w:ilvl w:val="1"/>
          <w:numId w:val="1"/>
        </w:numPr>
        <w:tabs>
          <w:tab w:val="left" w:pos="900"/>
        </w:tabs>
        <w:rPr>
          <w:rFonts w:ascii="Arial" w:hAnsi="Arial" w:cs="Arial"/>
          <w:sz w:val="22"/>
          <w:szCs w:val="22"/>
        </w:rPr>
      </w:pPr>
      <w:r w:rsidRPr="003C6842">
        <w:rPr>
          <w:rFonts w:ascii="Arial" w:hAnsi="Arial" w:cs="Arial"/>
          <w:sz w:val="22"/>
          <w:szCs w:val="22"/>
        </w:rPr>
        <w:t>PREPARATION</w:t>
      </w:r>
    </w:p>
    <w:p w:rsidR="00A84416" w:rsidRPr="003C6842" w:rsidRDefault="00A84416" w:rsidP="0011441F">
      <w:pPr>
        <w:keepNext/>
        <w:keepLines/>
        <w:tabs>
          <w:tab w:val="left" w:pos="900"/>
        </w:tabs>
        <w:rPr>
          <w:rFonts w:ascii="Arial" w:hAnsi="Arial" w:cs="Arial"/>
          <w:sz w:val="22"/>
          <w:szCs w:val="22"/>
        </w:rPr>
      </w:pPr>
    </w:p>
    <w:p w:rsidR="009F2C01" w:rsidRPr="003C6842" w:rsidRDefault="00A84416" w:rsidP="00422F44">
      <w:pPr>
        <w:keepNext/>
        <w:keepLines/>
        <w:numPr>
          <w:ilvl w:val="2"/>
          <w:numId w:val="1"/>
        </w:numPr>
        <w:tabs>
          <w:tab w:val="left" w:pos="900"/>
        </w:tabs>
        <w:rPr>
          <w:rFonts w:ascii="Arial" w:hAnsi="Arial" w:cs="Arial"/>
          <w:sz w:val="22"/>
          <w:szCs w:val="22"/>
        </w:rPr>
      </w:pPr>
      <w:r w:rsidRPr="003C6842">
        <w:rPr>
          <w:rFonts w:ascii="Arial" w:hAnsi="Arial" w:cs="Arial"/>
          <w:sz w:val="22"/>
          <w:szCs w:val="22"/>
        </w:rPr>
        <w:t>Protect devices from damage during construction.</w:t>
      </w:r>
    </w:p>
    <w:p w:rsidR="009F2C01" w:rsidRPr="003C6842" w:rsidRDefault="009F2C01" w:rsidP="0011441F">
      <w:pPr>
        <w:keepNext/>
        <w:keepLines/>
        <w:tabs>
          <w:tab w:val="left" w:pos="900"/>
        </w:tabs>
        <w:rPr>
          <w:rFonts w:ascii="Arial" w:hAnsi="Arial" w:cs="Arial"/>
          <w:sz w:val="22"/>
          <w:szCs w:val="22"/>
        </w:rPr>
      </w:pPr>
    </w:p>
    <w:p w:rsidR="009F2C01" w:rsidRPr="003C6842" w:rsidRDefault="009F2C01" w:rsidP="00422F44">
      <w:pPr>
        <w:keepNext/>
        <w:keepLines/>
        <w:numPr>
          <w:ilvl w:val="1"/>
          <w:numId w:val="1"/>
        </w:numPr>
        <w:tabs>
          <w:tab w:val="left" w:pos="900"/>
        </w:tabs>
        <w:rPr>
          <w:rFonts w:ascii="Arial" w:hAnsi="Arial" w:cs="Arial"/>
          <w:sz w:val="22"/>
          <w:szCs w:val="22"/>
        </w:rPr>
      </w:pPr>
      <w:r w:rsidRPr="003C6842">
        <w:rPr>
          <w:rFonts w:ascii="Arial" w:hAnsi="Arial" w:cs="Arial"/>
          <w:sz w:val="22"/>
          <w:szCs w:val="22"/>
        </w:rPr>
        <w:t>INSTALLATION</w:t>
      </w:r>
    </w:p>
    <w:p w:rsidR="00A84416" w:rsidRPr="003C6842" w:rsidRDefault="00A84416" w:rsidP="0011441F">
      <w:pPr>
        <w:keepNext/>
        <w:keepLines/>
        <w:tabs>
          <w:tab w:val="left" w:pos="900"/>
        </w:tabs>
        <w:rPr>
          <w:rFonts w:ascii="Arial" w:hAnsi="Arial" w:cs="Arial"/>
          <w:sz w:val="22"/>
          <w:szCs w:val="22"/>
        </w:rPr>
      </w:pPr>
    </w:p>
    <w:p w:rsidR="009F2C01" w:rsidRPr="003C6842" w:rsidRDefault="009F2C01" w:rsidP="00422F44">
      <w:pPr>
        <w:keepNext/>
        <w:keepLines/>
        <w:numPr>
          <w:ilvl w:val="2"/>
          <w:numId w:val="1"/>
        </w:numPr>
        <w:tabs>
          <w:tab w:val="left" w:pos="900"/>
        </w:tabs>
        <w:rPr>
          <w:rFonts w:ascii="Arial" w:hAnsi="Arial" w:cs="Arial"/>
          <w:sz w:val="22"/>
          <w:szCs w:val="22"/>
        </w:rPr>
      </w:pPr>
      <w:r w:rsidRPr="003C6842">
        <w:rPr>
          <w:rFonts w:ascii="Arial" w:hAnsi="Arial" w:cs="Arial"/>
          <w:sz w:val="22"/>
          <w:szCs w:val="22"/>
        </w:rPr>
        <w:t xml:space="preserve">Install </w:t>
      </w:r>
      <w:r w:rsidR="00A84416" w:rsidRPr="003C6842">
        <w:rPr>
          <w:rFonts w:ascii="Arial" w:hAnsi="Arial" w:cs="Arial"/>
          <w:sz w:val="22"/>
          <w:szCs w:val="22"/>
        </w:rPr>
        <w:t>devices in accordance with manufacturer’s instruction at locations indicated on the floor drawings plans.</w:t>
      </w:r>
    </w:p>
    <w:p w:rsidR="009F2C01" w:rsidRPr="003C6842" w:rsidRDefault="009F2C01" w:rsidP="0011441F">
      <w:pPr>
        <w:keepNext/>
        <w:keepLines/>
        <w:tabs>
          <w:tab w:val="left" w:pos="900"/>
        </w:tabs>
        <w:rPr>
          <w:rFonts w:ascii="Arial" w:hAnsi="Arial" w:cs="Arial"/>
          <w:sz w:val="22"/>
          <w:szCs w:val="22"/>
        </w:rPr>
      </w:pPr>
    </w:p>
    <w:p w:rsidR="00A84416" w:rsidRPr="003C6842" w:rsidRDefault="00A84416" w:rsidP="00422F44">
      <w:pPr>
        <w:keepNext/>
        <w:keepLines/>
        <w:numPr>
          <w:ilvl w:val="2"/>
          <w:numId w:val="1"/>
        </w:numPr>
        <w:tabs>
          <w:tab w:val="left" w:pos="900"/>
        </w:tabs>
        <w:rPr>
          <w:rFonts w:ascii="Arial" w:hAnsi="Arial" w:cs="Arial"/>
          <w:sz w:val="22"/>
          <w:szCs w:val="22"/>
        </w:rPr>
      </w:pPr>
      <w:r w:rsidRPr="003C6842">
        <w:rPr>
          <w:rFonts w:ascii="Arial" w:hAnsi="Arial" w:cs="Arial"/>
          <w:sz w:val="22"/>
          <w:szCs w:val="22"/>
        </w:rPr>
        <w:t>Ensure selected location is secure and offers protection from accidental damage.</w:t>
      </w:r>
    </w:p>
    <w:p w:rsidR="00A84416" w:rsidRPr="003C6842" w:rsidRDefault="00A84416" w:rsidP="0011441F">
      <w:pPr>
        <w:keepNext/>
        <w:keepLines/>
        <w:tabs>
          <w:tab w:val="left" w:pos="900"/>
        </w:tabs>
        <w:rPr>
          <w:rFonts w:ascii="Arial" w:hAnsi="Arial" w:cs="Arial"/>
          <w:sz w:val="22"/>
          <w:szCs w:val="22"/>
        </w:rPr>
      </w:pPr>
    </w:p>
    <w:p w:rsidR="00A84416" w:rsidRPr="003C6842" w:rsidRDefault="00A84416" w:rsidP="00422F44">
      <w:pPr>
        <w:keepNext/>
        <w:keepLines/>
        <w:numPr>
          <w:ilvl w:val="2"/>
          <w:numId w:val="1"/>
        </w:numPr>
        <w:tabs>
          <w:tab w:val="left" w:pos="900"/>
        </w:tabs>
        <w:rPr>
          <w:rFonts w:ascii="Arial" w:hAnsi="Arial" w:cs="Arial"/>
          <w:sz w:val="22"/>
          <w:szCs w:val="22"/>
        </w:rPr>
      </w:pPr>
      <w:r w:rsidRPr="003C6842">
        <w:rPr>
          <w:rFonts w:ascii="Arial" w:hAnsi="Arial" w:cs="Arial"/>
          <w:sz w:val="22"/>
          <w:szCs w:val="22"/>
        </w:rPr>
        <w:t>Location must provide reasonable temperature and humidity conditions, free from sources of electrical and electromagnetic interference.</w:t>
      </w:r>
    </w:p>
    <w:p w:rsidR="00A84416" w:rsidRPr="003C6842" w:rsidRDefault="00A84416" w:rsidP="0011441F">
      <w:pPr>
        <w:keepNext/>
        <w:keepLines/>
        <w:tabs>
          <w:tab w:val="left" w:pos="900"/>
        </w:tabs>
        <w:rPr>
          <w:rFonts w:ascii="Arial" w:hAnsi="Arial" w:cs="Arial"/>
          <w:sz w:val="22"/>
          <w:szCs w:val="22"/>
        </w:rPr>
      </w:pPr>
    </w:p>
    <w:p w:rsidR="009F2C01" w:rsidRPr="003C6842" w:rsidRDefault="009F2C01" w:rsidP="00422F44">
      <w:pPr>
        <w:keepNext/>
        <w:keepLines/>
        <w:numPr>
          <w:ilvl w:val="1"/>
          <w:numId w:val="1"/>
        </w:numPr>
        <w:tabs>
          <w:tab w:val="left" w:pos="900"/>
        </w:tabs>
        <w:rPr>
          <w:rFonts w:ascii="Arial" w:hAnsi="Arial" w:cs="Arial"/>
          <w:sz w:val="22"/>
          <w:szCs w:val="22"/>
        </w:rPr>
      </w:pPr>
      <w:r w:rsidRPr="003C6842">
        <w:rPr>
          <w:rFonts w:ascii="Arial" w:hAnsi="Arial" w:cs="Arial"/>
          <w:sz w:val="22"/>
          <w:szCs w:val="22"/>
        </w:rPr>
        <w:t>FIELD QUALITY CONTROL</w:t>
      </w:r>
    </w:p>
    <w:p w:rsidR="009F2C01" w:rsidRPr="003C6842" w:rsidRDefault="009F2C01" w:rsidP="008772A3">
      <w:pPr>
        <w:keepNext/>
        <w:keepLines/>
        <w:tabs>
          <w:tab w:val="left" w:pos="900"/>
        </w:tabs>
        <w:rPr>
          <w:rFonts w:ascii="Arial" w:hAnsi="Arial" w:cs="Arial"/>
          <w:sz w:val="22"/>
          <w:szCs w:val="22"/>
        </w:rPr>
      </w:pPr>
    </w:p>
    <w:p w:rsidR="00A84416" w:rsidRPr="003C6842" w:rsidRDefault="009F2C01" w:rsidP="00422F44">
      <w:pPr>
        <w:keepNext/>
        <w:keepLines/>
        <w:numPr>
          <w:ilvl w:val="2"/>
          <w:numId w:val="1"/>
        </w:numPr>
        <w:tabs>
          <w:tab w:val="left" w:pos="900"/>
        </w:tabs>
        <w:rPr>
          <w:rFonts w:ascii="Arial" w:hAnsi="Arial" w:cs="Arial"/>
          <w:sz w:val="22"/>
          <w:szCs w:val="22"/>
        </w:rPr>
      </w:pPr>
      <w:r w:rsidRPr="003C6842">
        <w:rPr>
          <w:rFonts w:ascii="Arial" w:hAnsi="Arial" w:cs="Arial"/>
          <w:sz w:val="22"/>
          <w:szCs w:val="22"/>
        </w:rPr>
        <w:t xml:space="preserve">Test </w:t>
      </w:r>
      <w:r w:rsidR="00A84416" w:rsidRPr="003C6842">
        <w:rPr>
          <w:rFonts w:ascii="Arial" w:hAnsi="Arial" w:cs="Arial"/>
          <w:sz w:val="22"/>
          <w:szCs w:val="22"/>
        </w:rPr>
        <w:t>snugness of mounting screws of all installed equipment.</w:t>
      </w:r>
    </w:p>
    <w:p w:rsidR="00020622" w:rsidRPr="003C6842" w:rsidRDefault="00020622" w:rsidP="008772A3">
      <w:pPr>
        <w:keepNext/>
        <w:keepLines/>
        <w:tabs>
          <w:tab w:val="left" w:pos="900"/>
        </w:tabs>
        <w:ind w:left="720"/>
        <w:rPr>
          <w:rFonts w:ascii="Arial" w:hAnsi="Arial" w:cs="Arial"/>
          <w:sz w:val="22"/>
          <w:szCs w:val="22"/>
        </w:rPr>
      </w:pPr>
    </w:p>
    <w:p w:rsidR="009F2C01" w:rsidRPr="003C6842" w:rsidRDefault="00A84416" w:rsidP="00422F44">
      <w:pPr>
        <w:keepNext/>
        <w:keepLines/>
        <w:numPr>
          <w:ilvl w:val="2"/>
          <w:numId w:val="1"/>
        </w:numPr>
        <w:tabs>
          <w:tab w:val="left" w:pos="900"/>
        </w:tabs>
        <w:rPr>
          <w:rFonts w:ascii="Arial" w:hAnsi="Arial" w:cs="Arial"/>
          <w:sz w:val="22"/>
          <w:szCs w:val="22"/>
        </w:rPr>
      </w:pPr>
      <w:r w:rsidRPr="003C6842">
        <w:rPr>
          <w:rFonts w:ascii="Arial" w:hAnsi="Arial" w:cs="Arial"/>
          <w:sz w:val="22"/>
          <w:szCs w:val="22"/>
        </w:rPr>
        <w:t>Test proper opera</w:t>
      </w:r>
      <w:r w:rsidR="00020622" w:rsidRPr="003C6842">
        <w:rPr>
          <w:rFonts w:ascii="Arial" w:hAnsi="Arial" w:cs="Arial"/>
          <w:sz w:val="22"/>
          <w:szCs w:val="22"/>
        </w:rPr>
        <w:t>tion of all video system devices.</w:t>
      </w:r>
    </w:p>
    <w:p w:rsidR="009F2C01" w:rsidRPr="003C6842" w:rsidRDefault="009F2C01" w:rsidP="008772A3">
      <w:pPr>
        <w:keepNext/>
        <w:keepLines/>
        <w:tabs>
          <w:tab w:val="left" w:pos="900"/>
        </w:tabs>
        <w:rPr>
          <w:rFonts w:ascii="Arial" w:hAnsi="Arial" w:cs="Arial"/>
          <w:sz w:val="22"/>
          <w:szCs w:val="22"/>
        </w:rPr>
      </w:pPr>
    </w:p>
    <w:p w:rsidR="009F2C01" w:rsidRPr="003C6842" w:rsidRDefault="00020622" w:rsidP="00422F44">
      <w:pPr>
        <w:numPr>
          <w:ilvl w:val="2"/>
          <w:numId w:val="1"/>
        </w:numPr>
        <w:tabs>
          <w:tab w:val="left" w:pos="900"/>
        </w:tabs>
        <w:rPr>
          <w:rFonts w:ascii="Arial" w:hAnsi="Arial" w:cs="Arial"/>
          <w:sz w:val="22"/>
          <w:szCs w:val="22"/>
        </w:rPr>
      </w:pPr>
      <w:r w:rsidRPr="003C6842">
        <w:rPr>
          <w:rFonts w:ascii="Arial" w:hAnsi="Arial" w:cs="Arial"/>
          <w:sz w:val="22"/>
          <w:szCs w:val="22"/>
        </w:rPr>
        <w:t>Determine and report all problems to the manufacturer’s customer service department.</w:t>
      </w:r>
    </w:p>
    <w:p w:rsidR="009F2C01" w:rsidRPr="003C6842" w:rsidRDefault="009F2C01" w:rsidP="009F2C01">
      <w:pPr>
        <w:tabs>
          <w:tab w:val="left" w:pos="900"/>
        </w:tabs>
        <w:rPr>
          <w:rFonts w:ascii="Arial" w:hAnsi="Arial" w:cs="Arial"/>
          <w:sz w:val="22"/>
          <w:szCs w:val="22"/>
        </w:rPr>
      </w:pPr>
    </w:p>
    <w:p w:rsidR="009F2C01" w:rsidRPr="003C6842" w:rsidRDefault="009F2C01" w:rsidP="00422F44">
      <w:pPr>
        <w:numPr>
          <w:ilvl w:val="1"/>
          <w:numId w:val="1"/>
        </w:numPr>
        <w:tabs>
          <w:tab w:val="left" w:pos="900"/>
        </w:tabs>
        <w:rPr>
          <w:rFonts w:ascii="Arial" w:hAnsi="Arial" w:cs="Arial"/>
          <w:sz w:val="22"/>
          <w:szCs w:val="22"/>
        </w:rPr>
      </w:pPr>
      <w:r w:rsidRPr="003C6842">
        <w:rPr>
          <w:rFonts w:ascii="Arial" w:hAnsi="Arial" w:cs="Arial"/>
          <w:sz w:val="22"/>
          <w:szCs w:val="22"/>
        </w:rPr>
        <w:t>ADJUSTING</w:t>
      </w:r>
    </w:p>
    <w:p w:rsidR="009F2C01" w:rsidRPr="003C6842" w:rsidRDefault="009F2C01" w:rsidP="009F2C01">
      <w:pPr>
        <w:tabs>
          <w:tab w:val="left" w:pos="900"/>
        </w:tabs>
        <w:rPr>
          <w:rFonts w:ascii="Arial" w:hAnsi="Arial" w:cs="Arial"/>
          <w:sz w:val="22"/>
          <w:szCs w:val="22"/>
        </w:rPr>
      </w:pPr>
    </w:p>
    <w:p w:rsidR="009F2C01" w:rsidRPr="003C6842" w:rsidRDefault="00020622" w:rsidP="00422F44">
      <w:pPr>
        <w:numPr>
          <w:ilvl w:val="2"/>
          <w:numId w:val="1"/>
        </w:numPr>
        <w:tabs>
          <w:tab w:val="left" w:pos="900"/>
        </w:tabs>
        <w:rPr>
          <w:rFonts w:ascii="Arial" w:hAnsi="Arial" w:cs="Arial"/>
          <w:sz w:val="22"/>
          <w:szCs w:val="22"/>
        </w:rPr>
      </w:pPr>
      <w:r w:rsidRPr="003C6842">
        <w:rPr>
          <w:rFonts w:ascii="Arial" w:hAnsi="Arial" w:cs="Arial"/>
          <w:sz w:val="22"/>
          <w:szCs w:val="22"/>
        </w:rPr>
        <w:t>Make proper adjustment to video system devices for correct operation in accordance with manufacturer’s instructions.</w:t>
      </w:r>
    </w:p>
    <w:p w:rsidR="009F2C01" w:rsidRPr="003C6842" w:rsidRDefault="009F2C01" w:rsidP="009F2C01">
      <w:pPr>
        <w:tabs>
          <w:tab w:val="left" w:pos="900"/>
        </w:tabs>
        <w:ind w:left="720"/>
        <w:rPr>
          <w:rFonts w:ascii="Arial" w:hAnsi="Arial" w:cs="Arial"/>
          <w:sz w:val="22"/>
          <w:szCs w:val="22"/>
        </w:rPr>
      </w:pPr>
    </w:p>
    <w:p w:rsidR="009F2C01" w:rsidRPr="003C6842" w:rsidRDefault="00020622" w:rsidP="00422F44">
      <w:pPr>
        <w:numPr>
          <w:ilvl w:val="2"/>
          <w:numId w:val="1"/>
        </w:numPr>
        <w:tabs>
          <w:tab w:val="left" w:pos="900"/>
        </w:tabs>
        <w:rPr>
          <w:rFonts w:ascii="Arial" w:hAnsi="Arial" w:cs="Arial"/>
          <w:sz w:val="22"/>
          <w:szCs w:val="22"/>
        </w:rPr>
      </w:pPr>
      <w:r w:rsidRPr="003C6842">
        <w:rPr>
          <w:rFonts w:ascii="Arial" w:hAnsi="Arial" w:cs="Arial"/>
          <w:sz w:val="22"/>
          <w:szCs w:val="22"/>
        </w:rPr>
        <w:t>Make any adjustment of camera settings to comply with specific customer’s need.</w:t>
      </w:r>
    </w:p>
    <w:p w:rsidR="009F2C01" w:rsidRPr="003C6842" w:rsidRDefault="009F2C01" w:rsidP="009F2C01">
      <w:pPr>
        <w:tabs>
          <w:tab w:val="left" w:pos="900"/>
        </w:tabs>
        <w:rPr>
          <w:rFonts w:ascii="Arial" w:hAnsi="Arial" w:cs="Arial"/>
          <w:sz w:val="22"/>
          <w:szCs w:val="22"/>
        </w:rPr>
      </w:pPr>
    </w:p>
    <w:p w:rsidR="009F2C01" w:rsidRPr="003C6842" w:rsidRDefault="009B17B3" w:rsidP="00422F44">
      <w:pPr>
        <w:numPr>
          <w:ilvl w:val="1"/>
          <w:numId w:val="1"/>
        </w:numPr>
        <w:tabs>
          <w:tab w:val="left" w:pos="900"/>
        </w:tabs>
        <w:rPr>
          <w:rFonts w:ascii="Arial" w:hAnsi="Arial" w:cs="Arial"/>
          <w:sz w:val="22"/>
          <w:szCs w:val="22"/>
        </w:rPr>
      </w:pPr>
      <w:r w:rsidRPr="003C6842">
        <w:rPr>
          <w:rFonts w:ascii="Arial" w:hAnsi="Arial" w:cs="Arial"/>
          <w:sz w:val="22"/>
          <w:szCs w:val="22"/>
        </w:rPr>
        <w:t>DEMO</w:t>
      </w:r>
      <w:r w:rsidR="007D10AF">
        <w:rPr>
          <w:rFonts w:ascii="Arial" w:hAnsi="Arial" w:cs="Arial"/>
          <w:sz w:val="22"/>
          <w:szCs w:val="22"/>
        </w:rPr>
        <w:t>N</w:t>
      </w:r>
      <w:r w:rsidRPr="003C6842">
        <w:rPr>
          <w:rFonts w:ascii="Arial" w:hAnsi="Arial" w:cs="Arial"/>
          <w:sz w:val="22"/>
          <w:szCs w:val="22"/>
        </w:rPr>
        <w:t>STRATION</w:t>
      </w:r>
    </w:p>
    <w:p w:rsidR="009B17B3" w:rsidRPr="003C6842" w:rsidRDefault="009B17B3" w:rsidP="009B17B3">
      <w:pPr>
        <w:tabs>
          <w:tab w:val="left" w:pos="900"/>
        </w:tabs>
        <w:rPr>
          <w:rFonts w:ascii="Arial" w:hAnsi="Arial" w:cs="Arial"/>
          <w:sz w:val="22"/>
          <w:szCs w:val="22"/>
        </w:rPr>
      </w:pPr>
    </w:p>
    <w:p w:rsidR="009B17B3" w:rsidRPr="003C6842" w:rsidRDefault="00020622" w:rsidP="00422F44">
      <w:pPr>
        <w:numPr>
          <w:ilvl w:val="2"/>
          <w:numId w:val="1"/>
        </w:numPr>
        <w:tabs>
          <w:tab w:val="left" w:pos="900"/>
        </w:tabs>
        <w:rPr>
          <w:rFonts w:ascii="Arial" w:hAnsi="Arial" w:cs="Arial"/>
          <w:sz w:val="22"/>
          <w:szCs w:val="22"/>
        </w:rPr>
      </w:pPr>
      <w:r w:rsidRPr="003C6842">
        <w:rPr>
          <w:rFonts w:ascii="Arial" w:hAnsi="Arial" w:cs="Arial"/>
          <w:sz w:val="22"/>
          <w:szCs w:val="22"/>
        </w:rPr>
        <w:t xml:space="preserve">Demonstrate at final inspection that video management system and devices </w:t>
      </w:r>
      <w:r w:rsidR="00C2454F" w:rsidRPr="003C6842">
        <w:rPr>
          <w:rFonts w:ascii="Arial" w:hAnsi="Arial" w:cs="Arial"/>
          <w:sz w:val="22"/>
          <w:szCs w:val="22"/>
        </w:rPr>
        <w:t>function</w:t>
      </w:r>
      <w:r w:rsidRPr="003C6842">
        <w:rPr>
          <w:rFonts w:ascii="Arial" w:hAnsi="Arial" w:cs="Arial"/>
          <w:sz w:val="22"/>
          <w:szCs w:val="22"/>
        </w:rPr>
        <w:t xml:space="preserve"> properly.</w:t>
      </w:r>
    </w:p>
    <w:p w:rsidR="009B17B3" w:rsidRPr="003C6842" w:rsidRDefault="009B17B3" w:rsidP="009B17B3">
      <w:pPr>
        <w:tabs>
          <w:tab w:val="left" w:pos="900"/>
        </w:tabs>
        <w:rPr>
          <w:rFonts w:ascii="Arial" w:hAnsi="Arial" w:cs="Arial"/>
          <w:sz w:val="22"/>
          <w:szCs w:val="22"/>
        </w:rPr>
      </w:pPr>
    </w:p>
    <w:p w:rsidR="009B17B3" w:rsidRPr="003C6842" w:rsidRDefault="009B17B3" w:rsidP="009B17B3">
      <w:pPr>
        <w:tabs>
          <w:tab w:val="left" w:pos="900"/>
        </w:tabs>
        <w:rPr>
          <w:rFonts w:ascii="Arial" w:hAnsi="Arial" w:cs="Arial"/>
          <w:sz w:val="22"/>
          <w:szCs w:val="22"/>
        </w:rPr>
      </w:pPr>
    </w:p>
    <w:p w:rsidR="009B17B3" w:rsidRPr="003C6842" w:rsidRDefault="009B17B3" w:rsidP="009B17B3">
      <w:pPr>
        <w:tabs>
          <w:tab w:val="left" w:pos="900"/>
        </w:tabs>
        <w:jc w:val="center"/>
        <w:rPr>
          <w:rFonts w:ascii="Arial" w:hAnsi="Arial" w:cs="Arial"/>
          <w:sz w:val="22"/>
          <w:szCs w:val="22"/>
        </w:rPr>
      </w:pPr>
      <w:r w:rsidRPr="003C6842">
        <w:rPr>
          <w:rFonts w:ascii="Arial" w:hAnsi="Arial" w:cs="Arial"/>
          <w:sz w:val="22"/>
          <w:szCs w:val="22"/>
        </w:rPr>
        <w:t>END OF SECTION</w:t>
      </w:r>
    </w:p>
    <w:p w:rsidR="009F2C01" w:rsidRPr="003C6842" w:rsidRDefault="009F2C01" w:rsidP="009F2C01">
      <w:pPr>
        <w:tabs>
          <w:tab w:val="left" w:pos="900"/>
        </w:tabs>
        <w:rPr>
          <w:rFonts w:ascii="Arial" w:hAnsi="Arial" w:cs="Arial"/>
          <w:sz w:val="20"/>
          <w:szCs w:val="20"/>
        </w:rPr>
      </w:pPr>
    </w:p>
    <w:p w:rsidR="009F2C01" w:rsidRPr="003C6842" w:rsidRDefault="009F2C01" w:rsidP="009F2C01">
      <w:pPr>
        <w:tabs>
          <w:tab w:val="left" w:pos="900"/>
        </w:tabs>
        <w:rPr>
          <w:rFonts w:ascii="Arial" w:hAnsi="Arial" w:cs="Arial"/>
          <w:sz w:val="20"/>
          <w:szCs w:val="20"/>
        </w:rPr>
      </w:pPr>
    </w:p>
    <w:p w:rsidR="001B6545" w:rsidRPr="003C6842" w:rsidRDefault="001B6545" w:rsidP="001B6545">
      <w:pPr>
        <w:tabs>
          <w:tab w:val="left" w:pos="900"/>
        </w:tabs>
        <w:rPr>
          <w:rFonts w:ascii="Arial" w:hAnsi="Arial" w:cs="Arial"/>
          <w:sz w:val="20"/>
          <w:szCs w:val="20"/>
        </w:rPr>
      </w:pPr>
    </w:p>
    <w:p w:rsidR="001B6545" w:rsidRPr="003C6842" w:rsidRDefault="001B6545" w:rsidP="001B6545">
      <w:pPr>
        <w:tabs>
          <w:tab w:val="left" w:pos="900"/>
        </w:tabs>
        <w:rPr>
          <w:rFonts w:ascii="Arial" w:hAnsi="Arial" w:cs="Arial"/>
          <w:sz w:val="20"/>
          <w:szCs w:val="20"/>
        </w:rPr>
      </w:pPr>
    </w:p>
    <w:p w:rsidR="00DA2EDB" w:rsidRPr="003C6842" w:rsidRDefault="00DA2EDB" w:rsidP="00DA2EDB">
      <w:pPr>
        <w:tabs>
          <w:tab w:val="left" w:pos="900"/>
        </w:tabs>
        <w:rPr>
          <w:sz w:val="20"/>
          <w:szCs w:val="20"/>
        </w:rPr>
      </w:pPr>
    </w:p>
    <w:sectPr w:rsidR="00DA2EDB" w:rsidRPr="003C6842" w:rsidSect="00C60E22">
      <w:footerReference w:type="defaul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D7B" w:rsidRDefault="008F4D7B">
      <w:r>
        <w:separator/>
      </w:r>
    </w:p>
  </w:endnote>
  <w:endnote w:type="continuationSeparator" w:id="0">
    <w:p w:rsidR="008F4D7B" w:rsidRDefault="008F4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바탕">
    <w:altName w:val="Batang"/>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oschSansCond-Regular">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7F5" w:rsidRDefault="008A67F5">
    <w:pPr>
      <w:pStyle w:val="a5"/>
      <w:rPr>
        <w:rFonts w:ascii="Arial" w:hAnsi="Arial"/>
        <w:sz w:val="20"/>
        <w:szCs w:val="20"/>
      </w:rPr>
    </w:pPr>
    <w:r w:rsidRPr="002F0326">
      <w:rPr>
        <w:rFonts w:ascii="Arial" w:hAnsi="Arial"/>
        <w:sz w:val="20"/>
        <w:szCs w:val="20"/>
      </w:rPr>
      <w:t>Project Name/</w:t>
    </w:r>
    <w:r w:rsidRPr="00E7639C">
      <w:rPr>
        <w:rFonts w:ascii="Arial (W1)" w:hAnsi="Arial (W1)"/>
        <w:sz w:val="20"/>
        <w:szCs w:val="20"/>
      </w:rPr>
      <w:t>Project</w:t>
    </w:r>
    <w:r>
      <w:rPr>
        <w:rFonts w:ascii="Arial" w:hAnsi="Arial"/>
        <w:sz w:val="20"/>
        <w:szCs w:val="20"/>
      </w:rPr>
      <w:t xml:space="preserve"> #</w:t>
    </w:r>
    <w:r w:rsidRPr="002F0326">
      <w:rPr>
        <w:rFonts w:ascii="Arial" w:hAnsi="Arial"/>
        <w:sz w:val="20"/>
        <w:szCs w:val="20"/>
      </w:rPr>
      <w:t>/</w:t>
    </w:r>
    <w:r w:rsidR="00F161D8" w:rsidRPr="002F0326">
      <w:rPr>
        <w:rFonts w:ascii="Arial" w:hAnsi="Arial"/>
        <w:sz w:val="20"/>
        <w:szCs w:val="20"/>
      </w:rPr>
      <w:fldChar w:fldCharType="begin"/>
    </w:r>
    <w:r w:rsidRPr="002F0326">
      <w:rPr>
        <w:rFonts w:ascii="Arial" w:hAnsi="Arial"/>
        <w:sz w:val="20"/>
        <w:szCs w:val="20"/>
      </w:rPr>
      <w:instrText xml:space="preserve"> DATE  \@ "M-d-yy" </w:instrText>
    </w:r>
    <w:r w:rsidR="00F161D8" w:rsidRPr="002F0326">
      <w:rPr>
        <w:rFonts w:ascii="Arial" w:hAnsi="Arial"/>
        <w:sz w:val="20"/>
        <w:szCs w:val="20"/>
      </w:rPr>
      <w:fldChar w:fldCharType="separate"/>
    </w:r>
    <w:r w:rsidR="00641661">
      <w:rPr>
        <w:rFonts w:ascii="Arial" w:hAnsi="Arial"/>
        <w:noProof/>
        <w:sz w:val="20"/>
        <w:szCs w:val="20"/>
      </w:rPr>
      <w:t>8-7-14</w:t>
    </w:r>
    <w:r w:rsidR="00F161D8" w:rsidRPr="002F0326">
      <w:rPr>
        <w:rFonts w:ascii="Arial" w:hAnsi="Arial"/>
        <w:sz w:val="20"/>
        <w:szCs w:val="20"/>
      </w:rPr>
      <w:fldChar w:fldCharType="end"/>
    </w:r>
    <w:r w:rsidRPr="002F0326">
      <w:rPr>
        <w:rFonts w:ascii="Arial" w:hAnsi="Arial"/>
        <w:sz w:val="20"/>
        <w:szCs w:val="20"/>
      </w:rPr>
      <w:tab/>
    </w:r>
    <w:r>
      <w:rPr>
        <w:rFonts w:ascii="Arial" w:hAnsi="Arial"/>
        <w:sz w:val="20"/>
        <w:szCs w:val="20"/>
      </w:rPr>
      <w:t>28 23 29</w:t>
    </w:r>
    <w:r w:rsidRPr="002F0326">
      <w:rPr>
        <w:rFonts w:ascii="Arial" w:hAnsi="Arial"/>
        <w:sz w:val="20"/>
        <w:szCs w:val="20"/>
      </w:rPr>
      <w:t xml:space="preserve"> - </w:t>
    </w:r>
    <w:r w:rsidR="00F161D8" w:rsidRPr="002F0326">
      <w:rPr>
        <w:rStyle w:val="a6"/>
        <w:rFonts w:ascii="Arial" w:hAnsi="Arial"/>
        <w:sz w:val="20"/>
        <w:szCs w:val="20"/>
      </w:rPr>
      <w:fldChar w:fldCharType="begin"/>
    </w:r>
    <w:r w:rsidRPr="002F0326">
      <w:rPr>
        <w:rStyle w:val="a6"/>
        <w:rFonts w:ascii="Arial" w:hAnsi="Arial"/>
        <w:sz w:val="20"/>
        <w:szCs w:val="20"/>
      </w:rPr>
      <w:instrText xml:space="preserve"> PAGE </w:instrText>
    </w:r>
    <w:r w:rsidR="00F161D8" w:rsidRPr="002F0326">
      <w:rPr>
        <w:rStyle w:val="a6"/>
        <w:rFonts w:ascii="Arial" w:hAnsi="Arial"/>
        <w:sz w:val="20"/>
        <w:szCs w:val="20"/>
      </w:rPr>
      <w:fldChar w:fldCharType="separate"/>
    </w:r>
    <w:r w:rsidR="00641661">
      <w:rPr>
        <w:rStyle w:val="a6"/>
        <w:rFonts w:ascii="Arial" w:hAnsi="Arial"/>
        <w:noProof/>
        <w:sz w:val="20"/>
        <w:szCs w:val="20"/>
      </w:rPr>
      <w:t>11</w:t>
    </w:r>
    <w:r w:rsidR="00F161D8" w:rsidRPr="002F0326">
      <w:rPr>
        <w:rStyle w:val="a6"/>
        <w:rFonts w:ascii="Arial" w:hAnsi="Arial"/>
        <w:sz w:val="20"/>
        <w:szCs w:val="20"/>
      </w:rPr>
      <w:fldChar w:fldCharType="end"/>
    </w:r>
    <w:r w:rsidRPr="002F0326">
      <w:rPr>
        <w:rStyle w:val="a6"/>
        <w:sz w:val="20"/>
        <w:szCs w:val="20"/>
      </w:rPr>
      <w:tab/>
    </w:r>
    <w:r>
      <w:rPr>
        <w:rStyle w:val="a6"/>
        <w:sz w:val="20"/>
        <w:szCs w:val="20"/>
      </w:rPr>
      <w:t xml:space="preserve"> </w:t>
    </w:r>
    <w:r w:rsidRPr="00020622">
      <w:rPr>
        <w:rFonts w:ascii="Arial" w:hAnsi="Arial"/>
        <w:sz w:val="20"/>
        <w:szCs w:val="20"/>
      </w:rPr>
      <w:t>Video Surveillance</w:t>
    </w:r>
    <w:r>
      <w:rPr>
        <w:rFonts w:ascii="Arial" w:hAnsi="Arial"/>
        <w:sz w:val="20"/>
        <w:szCs w:val="20"/>
      </w:rPr>
      <w:t xml:space="preserve"> Remote</w:t>
    </w:r>
  </w:p>
  <w:p w:rsidR="008A67F5" w:rsidRPr="00020622" w:rsidRDefault="008A67F5">
    <w:pPr>
      <w:pStyle w:val="a5"/>
      <w:rPr>
        <w:rFonts w:ascii="Arial" w:hAnsi="Arial"/>
        <w:sz w:val="20"/>
        <w:szCs w:val="20"/>
      </w:rPr>
    </w:pPr>
    <w:r>
      <w:rPr>
        <w:rFonts w:ascii="Arial" w:hAnsi="Arial"/>
        <w:sz w:val="20"/>
        <w:szCs w:val="20"/>
      </w:rPr>
      <w:tab/>
    </w:r>
    <w:r>
      <w:rPr>
        <w:rFonts w:ascii="Arial" w:hAnsi="Arial"/>
        <w:sz w:val="20"/>
        <w:szCs w:val="20"/>
      </w:rPr>
      <w:tab/>
    </w:r>
    <w:r w:rsidRPr="00020622">
      <w:rPr>
        <w:rFonts w:ascii="Arial" w:hAnsi="Arial"/>
        <w:sz w:val="20"/>
        <w:szCs w:val="20"/>
      </w:rPr>
      <w:t>Devices and Sensors</w:t>
    </w:r>
    <w:r w:rsidRPr="0002062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D7B" w:rsidRDefault="008F4D7B">
      <w:r>
        <w:separator/>
      </w:r>
    </w:p>
  </w:footnote>
  <w:footnote w:type="continuationSeparator" w:id="0">
    <w:p w:rsidR="008F4D7B" w:rsidRDefault="008F4D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935C8"/>
    <w:multiLevelType w:val="multilevel"/>
    <w:tmpl w:val="3C306D32"/>
    <w:lvl w:ilvl="0">
      <w:start w:val="1"/>
      <w:numFmt w:val="decimal"/>
      <w:lvlText w:val="PART %1"/>
      <w:lvlJc w:val="left"/>
      <w:pPr>
        <w:tabs>
          <w:tab w:val="num" w:pos="720"/>
        </w:tabs>
        <w:ind w:left="0" w:firstLine="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648"/>
      </w:pPr>
      <w:rPr>
        <w:rFonts w:hint="default"/>
      </w:rPr>
    </w:lvl>
    <w:lvl w:ilvl="3">
      <w:start w:val="1"/>
      <w:numFmt w:val="decimal"/>
      <w:lvlText w:val="%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A7C5BBA"/>
    <w:multiLevelType w:val="multilevel"/>
    <w:tmpl w:val="3F02A6CE"/>
    <w:lvl w:ilvl="0">
      <w:start w:val="1"/>
      <w:numFmt w:val="decimal"/>
      <w:lvlText w:val="PART %1"/>
      <w:lvlJc w:val="left"/>
      <w:pPr>
        <w:tabs>
          <w:tab w:val="num" w:pos="720"/>
        </w:tabs>
        <w:ind w:left="0" w:firstLine="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880"/>
        </w:tabs>
        <w:ind w:left="2880" w:hanging="432"/>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EF62826"/>
    <w:multiLevelType w:val="hybridMultilevel"/>
    <w:tmpl w:val="B15EF18C"/>
    <w:lvl w:ilvl="0" w:tplc="1930C3CA">
      <w:start w:val="1"/>
      <w:numFmt w:val="lowerLetter"/>
      <w:lvlText w:val="%1."/>
      <w:lvlJc w:val="left"/>
      <w:pPr>
        <w:tabs>
          <w:tab w:val="num" w:pos="2880"/>
        </w:tabs>
        <w:ind w:left="2880" w:hanging="720"/>
      </w:pPr>
      <w:rPr>
        <w:rFonts w:eastAsia="Times New Roman" w:hint="default"/>
      </w:rPr>
    </w:lvl>
    <w:lvl w:ilvl="1" w:tplc="04190019" w:tentative="1">
      <w:start w:val="1"/>
      <w:numFmt w:val="lowerLetter"/>
      <w:lvlText w:val="%2."/>
      <w:lvlJc w:val="left"/>
      <w:pPr>
        <w:tabs>
          <w:tab w:val="num" w:pos="3240"/>
        </w:tabs>
        <w:ind w:left="3240" w:hanging="360"/>
      </w:pPr>
    </w:lvl>
    <w:lvl w:ilvl="2" w:tplc="0419001B" w:tentative="1">
      <w:start w:val="1"/>
      <w:numFmt w:val="lowerRoman"/>
      <w:lvlText w:val="%3."/>
      <w:lvlJc w:val="right"/>
      <w:pPr>
        <w:tabs>
          <w:tab w:val="num" w:pos="3960"/>
        </w:tabs>
        <w:ind w:left="3960" w:hanging="180"/>
      </w:pPr>
    </w:lvl>
    <w:lvl w:ilvl="3" w:tplc="0419000F" w:tentative="1">
      <w:start w:val="1"/>
      <w:numFmt w:val="decimal"/>
      <w:lvlText w:val="%4."/>
      <w:lvlJc w:val="left"/>
      <w:pPr>
        <w:tabs>
          <w:tab w:val="num" w:pos="4680"/>
        </w:tabs>
        <w:ind w:left="4680" w:hanging="360"/>
      </w:pPr>
    </w:lvl>
    <w:lvl w:ilvl="4" w:tplc="04190019" w:tentative="1">
      <w:start w:val="1"/>
      <w:numFmt w:val="lowerLetter"/>
      <w:lvlText w:val="%5."/>
      <w:lvlJc w:val="left"/>
      <w:pPr>
        <w:tabs>
          <w:tab w:val="num" w:pos="5400"/>
        </w:tabs>
        <w:ind w:left="5400" w:hanging="360"/>
      </w:pPr>
    </w:lvl>
    <w:lvl w:ilvl="5" w:tplc="0419001B" w:tentative="1">
      <w:start w:val="1"/>
      <w:numFmt w:val="lowerRoman"/>
      <w:lvlText w:val="%6."/>
      <w:lvlJc w:val="right"/>
      <w:pPr>
        <w:tabs>
          <w:tab w:val="num" w:pos="6120"/>
        </w:tabs>
        <w:ind w:left="6120" w:hanging="180"/>
      </w:pPr>
    </w:lvl>
    <w:lvl w:ilvl="6" w:tplc="0419000F" w:tentative="1">
      <w:start w:val="1"/>
      <w:numFmt w:val="decimal"/>
      <w:lvlText w:val="%7."/>
      <w:lvlJc w:val="left"/>
      <w:pPr>
        <w:tabs>
          <w:tab w:val="num" w:pos="6840"/>
        </w:tabs>
        <w:ind w:left="6840" w:hanging="360"/>
      </w:pPr>
    </w:lvl>
    <w:lvl w:ilvl="7" w:tplc="04190019" w:tentative="1">
      <w:start w:val="1"/>
      <w:numFmt w:val="lowerLetter"/>
      <w:lvlText w:val="%8."/>
      <w:lvlJc w:val="left"/>
      <w:pPr>
        <w:tabs>
          <w:tab w:val="num" w:pos="7560"/>
        </w:tabs>
        <w:ind w:left="7560" w:hanging="360"/>
      </w:pPr>
    </w:lvl>
    <w:lvl w:ilvl="8" w:tplc="0419001B" w:tentative="1">
      <w:start w:val="1"/>
      <w:numFmt w:val="lowerRoman"/>
      <w:lvlText w:val="%9."/>
      <w:lvlJc w:val="right"/>
      <w:pPr>
        <w:tabs>
          <w:tab w:val="num" w:pos="8280"/>
        </w:tabs>
        <w:ind w:left="8280" w:hanging="180"/>
      </w:pPr>
    </w:lvl>
  </w:abstractNum>
  <w:abstractNum w:abstractNumId="3">
    <w:nsid w:val="0FB66E82"/>
    <w:multiLevelType w:val="multilevel"/>
    <w:tmpl w:val="9C447DC2"/>
    <w:lvl w:ilvl="0">
      <w:start w:val="1"/>
      <w:numFmt w:val="decimal"/>
      <w:lvlText w:val="PART %1"/>
      <w:lvlJc w:val="left"/>
      <w:pPr>
        <w:tabs>
          <w:tab w:val="num" w:pos="72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880"/>
        </w:tabs>
        <w:ind w:left="2880" w:hanging="432"/>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3E3318E"/>
    <w:multiLevelType w:val="hybridMultilevel"/>
    <w:tmpl w:val="B358C98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50475A5"/>
    <w:multiLevelType w:val="multilevel"/>
    <w:tmpl w:val="19369AB8"/>
    <w:lvl w:ilvl="0">
      <w:start w:val="1"/>
      <w:numFmt w:val="decimal"/>
      <w:lvlText w:val="PART %1"/>
      <w:lvlJc w:val="left"/>
      <w:pPr>
        <w:tabs>
          <w:tab w:val="num" w:pos="0"/>
        </w:tabs>
        <w:ind w:left="0" w:firstLine="0"/>
      </w:pPr>
      <w:rPr>
        <w:rFonts w:hint="default"/>
      </w:rPr>
    </w:lvl>
    <w:lvl w:ilvl="1">
      <w:start w:val="1"/>
      <w:numFmt w:val="decimal"/>
      <w:lvlText w:val="%1.%2"/>
      <w:lvlJc w:val="left"/>
      <w:pPr>
        <w:tabs>
          <w:tab w:val="num" w:pos="360"/>
        </w:tabs>
        <w:ind w:left="360" w:hanging="360"/>
      </w:pPr>
      <w:rPr>
        <w:rFonts w:hint="default"/>
      </w:rPr>
    </w:lvl>
    <w:lvl w:ilvl="2">
      <w:start w:val="1"/>
      <w:numFmt w:val="upperLetter"/>
      <w:lvlText w:val="%3."/>
      <w:lvlJc w:val="left"/>
      <w:pPr>
        <w:tabs>
          <w:tab w:val="num" w:pos="504"/>
        </w:tabs>
        <w:ind w:left="-1224" w:firstLine="1728"/>
      </w:pPr>
      <w:rPr>
        <w:rFonts w:hint="default"/>
      </w:rPr>
    </w:lvl>
    <w:lvl w:ilvl="3">
      <w:start w:val="1"/>
      <w:numFmt w:val="decimal"/>
      <w:lvlText w:val="%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CC67CDB"/>
    <w:multiLevelType w:val="multilevel"/>
    <w:tmpl w:val="9C447DC2"/>
    <w:lvl w:ilvl="0">
      <w:start w:val="1"/>
      <w:numFmt w:val="decimal"/>
      <w:lvlText w:val="PART %1"/>
      <w:lvlJc w:val="left"/>
      <w:pPr>
        <w:tabs>
          <w:tab w:val="num" w:pos="72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880"/>
        </w:tabs>
        <w:ind w:left="2880" w:hanging="432"/>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CD43930"/>
    <w:multiLevelType w:val="multilevel"/>
    <w:tmpl w:val="0F42C3A2"/>
    <w:lvl w:ilvl="0">
      <w:start w:val="1"/>
      <w:numFmt w:val="decimal"/>
      <w:lvlText w:val="PART %1"/>
      <w:lvlJc w:val="left"/>
      <w:pPr>
        <w:tabs>
          <w:tab w:val="num" w:pos="720"/>
        </w:tabs>
        <w:ind w:left="0" w:firstLine="0"/>
      </w:pPr>
      <w:rPr>
        <w:rFonts w:hint="default"/>
      </w:rPr>
    </w:lvl>
    <w:lvl w:ilvl="1">
      <w:start w:val="1"/>
      <w:numFmt w:val="decimal"/>
      <w:lvlText w:val="%1.%2"/>
      <w:lvlJc w:val="left"/>
      <w:pPr>
        <w:tabs>
          <w:tab w:val="num" w:pos="360"/>
        </w:tabs>
        <w:ind w:left="360" w:hanging="360"/>
      </w:pPr>
      <w:rPr>
        <w:rFonts w:hint="default"/>
      </w:rPr>
    </w:lvl>
    <w:lvl w:ilvl="2">
      <w:start w:val="1"/>
      <w:numFmt w:val="upperLetter"/>
      <w:lvlText w:val="%3."/>
      <w:lvlJc w:val="left"/>
      <w:pPr>
        <w:tabs>
          <w:tab w:val="num" w:pos="504"/>
        </w:tabs>
        <w:ind w:left="-1224" w:firstLine="1728"/>
      </w:pPr>
      <w:rPr>
        <w:rFonts w:hint="default"/>
      </w:rPr>
    </w:lvl>
    <w:lvl w:ilvl="3">
      <w:start w:val="1"/>
      <w:numFmt w:val="decimal"/>
      <w:lvlText w:val="%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7075F2D"/>
    <w:multiLevelType w:val="multilevel"/>
    <w:tmpl w:val="0E5057EA"/>
    <w:lvl w:ilvl="0">
      <w:start w:val="1"/>
      <w:numFmt w:val="decimal"/>
      <w:lvlText w:val="PART %1"/>
      <w:lvlJc w:val="left"/>
      <w:pPr>
        <w:tabs>
          <w:tab w:val="num" w:pos="720"/>
        </w:tabs>
        <w:ind w:left="0" w:firstLine="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9525730"/>
    <w:multiLevelType w:val="multilevel"/>
    <w:tmpl w:val="0422D29C"/>
    <w:lvl w:ilvl="0">
      <w:start w:val="1"/>
      <w:numFmt w:val="decimal"/>
      <w:lvlText w:val="PART %1"/>
      <w:lvlJc w:val="left"/>
      <w:pPr>
        <w:tabs>
          <w:tab w:val="num" w:pos="720"/>
        </w:tabs>
        <w:ind w:left="0" w:firstLine="0"/>
      </w:pPr>
      <w:rPr>
        <w:rFonts w:ascii="Arial" w:hAnsi="Arial" w:hint="default"/>
        <w:b/>
        <w:i w:val="0"/>
        <w:sz w:val="24"/>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880"/>
        </w:tabs>
        <w:ind w:left="2880" w:hanging="432"/>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DD631A8"/>
    <w:multiLevelType w:val="multilevel"/>
    <w:tmpl w:val="3912F196"/>
    <w:lvl w:ilvl="0">
      <w:start w:val="1"/>
      <w:numFmt w:val="decimal"/>
      <w:lvlText w:val="PART %1"/>
      <w:lvlJc w:val="left"/>
      <w:pPr>
        <w:tabs>
          <w:tab w:val="num" w:pos="720"/>
        </w:tabs>
        <w:ind w:left="0" w:firstLine="0"/>
      </w:pPr>
      <w:rPr>
        <w:rFonts w:ascii="Arial" w:hAnsi="Arial" w:hint="default"/>
        <w:b/>
        <w:i w:val="0"/>
        <w:sz w:val="24"/>
      </w:rPr>
    </w:lvl>
    <w:lvl w:ilvl="1">
      <w:start w:val="1"/>
      <w:numFmt w:val="decimal"/>
      <w:lvlText w:val="%1.%2"/>
      <w:lvlJc w:val="left"/>
      <w:pPr>
        <w:tabs>
          <w:tab w:val="num" w:pos="720"/>
        </w:tabs>
        <w:ind w:left="720" w:hanging="720"/>
      </w:pPr>
      <w:rPr>
        <w:rFonts w:ascii="Arial" w:hAnsi="Arial" w:hint="default"/>
        <w:b w:val="0"/>
        <w:i w:val="0"/>
        <w:sz w:val="22"/>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880"/>
        </w:tabs>
        <w:ind w:left="2880" w:hanging="432"/>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E813827"/>
    <w:multiLevelType w:val="multilevel"/>
    <w:tmpl w:val="91EA5F2C"/>
    <w:lvl w:ilvl="0">
      <w:start w:val="1"/>
      <w:numFmt w:val="decimal"/>
      <w:lvlText w:val="PART %1"/>
      <w:lvlJc w:val="left"/>
      <w:pPr>
        <w:tabs>
          <w:tab w:val="num" w:pos="720"/>
        </w:tabs>
        <w:ind w:left="0" w:firstLine="0"/>
      </w:pPr>
      <w:rPr>
        <w:rFonts w:ascii="Arial (W1)" w:hAnsi="Arial (W1)" w:hint="default"/>
        <w:b/>
        <w:i w:val="0"/>
        <w:sz w:val="22"/>
      </w:rPr>
    </w:lvl>
    <w:lvl w:ilvl="1">
      <w:start w:val="1"/>
      <w:numFmt w:val="decimal"/>
      <w:lvlText w:val="%1.%2"/>
      <w:lvlJc w:val="left"/>
      <w:pPr>
        <w:tabs>
          <w:tab w:val="num" w:pos="720"/>
        </w:tabs>
        <w:ind w:left="720" w:hanging="720"/>
      </w:pPr>
      <w:rPr>
        <w:rFonts w:ascii="Arial (W1)" w:hAnsi="Arial (W1)" w:hint="default"/>
        <w:b w:val="0"/>
        <w:i w:val="0"/>
        <w:sz w:val="22"/>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decimal"/>
      <w:lvlText w:val="%5."/>
      <w:lvlJc w:val="left"/>
      <w:pPr>
        <w:tabs>
          <w:tab w:val="num" w:pos="1944"/>
        </w:tabs>
        <w:ind w:left="1944" w:hanging="360"/>
      </w:pPr>
      <w:rPr>
        <w:rFonts w:hint="default"/>
        <w:b/>
        <w:i w:val="0"/>
        <w:sz w:val="22"/>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880"/>
        </w:tabs>
        <w:ind w:left="2880" w:hanging="432"/>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0E3065E"/>
    <w:multiLevelType w:val="multilevel"/>
    <w:tmpl w:val="0AF00FD4"/>
    <w:lvl w:ilvl="0">
      <w:start w:val="1"/>
      <w:numFmt w:val="decimal"/>
      <w:lvlText w:val="PART %1"/>
      <w:lvlJc w:val="left"/>
      <w:pPr>
        <w:tabs>
          <w:tab w:val="num" w:pos="720"/>
        </w:tabs>
        <w:ind w:left="0" w:firstLine="0"/>
      </w:pPr>
      <w:rPr>
        <w:rFonts w:ascii="Arial (W1)" w:hAnsi="Arial (W1)" w:hint="default"/>
        <w:b/>
        <w:i w:val="0"/>
        <w:sz w:val="22"/>
      </w:rPr>
    </w:lvl>
    <w:lvl w:ilvl="1">
      <w:start w:val="1"/>
      <w:numFmt w:val="decimal"/>
      <w:lvlText w:val="%1.%2"/>
      <w:lvlJc w:val="left"/>
      <w:pPr>
        <w:tabs>
          <w:tab w:val="num" w:pos="720"/>
        </w:tabs>
        <w:ind w:left="720" w:hanging="720"/>
      </w:pPr>
      <w:rPr>
        <w:rFonts w:ascii="Arial (W1)" w:hAnsi="Arial (W1)" w:hint="default"/>
        <w:b w:val="0"/>
        <w:i w:val="0"/>
        <w:sz w:val="22"/>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880"/>
        </w:tabs>
        <w:ind w:left="2880" w:hanging="432"/>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5173C6F"/>
    <w:multiLevelType w:val="multilevel"/>
    <w:tmpl w:val="4EC2B780"/>
    <w:lvl w:ilvl="0">
      <w:start w:val="1"/>
      <w:numFmt w:val="decimal"/>
      <w:lvlText w:val="PART %1"/>
      <w:lvlJc w:val="left"/>
      <w:pPr>
        <w:tabs>
          <w:tab w:val="num" w:pos="720"/>
        </w:tabs>
        <w:ind w:left="0" w:firstLine="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5A64151"/>
    <w:multiLevelType w:val="multilevel"/>
    <w:tmpl w:val="0AF00FD4"/>
    <w:lvl w:ilvl="0">
      <w:start w:val="1"/>
      <w:numFmt w:val="decimal"/>
      <w:lvlText w:val="PART %1"/>
      <w:lvlJc w:val="left"/>
      <w:pPr>
        <w:tabs>
          <w:tab w:val="num" w:pos="720"/>
        </w:tabs>
        <w:ind w:left="0" w:firstLine="0"/>
      </w:pPr>
      <w:rPr>
        <w:rFonts w:ascii="Arial (W1)" w:hAnsi="Arial (W1)" w:hint="default"/>
        <w:b/>
        <w:i w:val="0"/>
        <w:sz w:val="22"/>
      </w:rPr>
    </w:lvl>
    <w:lvl w:ilvl="1">
      <w:start w:val="1"/>
      <w:numFmt w:val="decimal"/>
      <w:lvlText w:val="%1.%2"/>
      <w:lvlJc w:val="left"/>
      <w:pPr>
        <w:tabs>
          <w:tab w:val="num" w:pos="720"/>
        </w:tabs>
        <w:ind w:left="720" w:hanging="720"/>
      </w:pPr>
      <w:rPr>
        <w:rFonts w:ascii="Arial (W1)" w:hAnsi="Arial (W1)" w:hint="default"/>
        <w:b w:val="0"/>
        <w:i w:val="0"/>
        <w:sz w:val="22"/>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880"/>
        </w:tabs>
        <w:ind w:left="2880" w:hanging="432"/>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B3C110C"/>
    <w:multiLevelType w:val="multilevel"/>
    <w:tmpl w:val="19369AB8"/>
    <w:lvl w:ilvl="0">
      <w:start w:val="1"/>
      <w:numFmt w:val="decimal"/>
      <w:lvlText w:val="PART %1"/>
      <w:lvlJc w:val="left"/>
      <w:pPr>
        <w:tabs>
          <w:tab w:val="num" w:pos="0"/>
        </w:tabs>
        <w:ind w:left="0" w:firstLine="0"/>
      </w:pPr>
      <w:rPr>
        <w:rFonts w:hint="default"/>
      </w:rPr>
    </w:lvl>
    <w:lvl w:ilvl="1">
      <w:start w:val="1"/>
      <w:numFmt w:val="decimal"/>
      <w:lvlText w:val="%1.%2"/>
      <w:lvlJc w:val="left"/>
      <w:pPr>
        <w:tabs>
          <w:tab w:val="num" w:pos="360"/>
        </w:tabs>
        <w:ind w:left="360" w:hanging="360"/>
      </w:pPr>
      <w:rPr>
        <w:rFonts w:hint="default"/>
      </w:rPr>
    </w:lvl>
    <w:lvl w:ilvl="2">
      <w:start w:val="1"/>
      <w:numFmt w:val="upperLetter"/>
      <w:lvlText w:val="%3."/>
      <w:lvlJc w:val="left"/>
      <w:pPr>
        <w:tabs>
          <w:tab w:val="num" w:pos="504"/>
        </w:tabs>
        <w:ind w:left="-1224" w:firstLine="1728"/>
      </w:pPr>
      <w:rPr>
        <w:rFonts w:hint="default"/>
      </w:rPr>
    </w:lvl>
    <w:lvl w:ilvl="3">
      <w:start w:val="1"/>
      <w:numFmt w:val="decimal"/>
      <w:lvlText w:val="%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2AF38FD"/>
    <w:multiLevelType w:val="multilevel"/>
    <w:tmpl w:val="D7CEAC8C"/>
    <w:lvl w:ilvl="0">
      <w:start w:val="1"/>
      <w:numFmt w:val="decimal"/>
      <w:lvlText w:val="PART %1"/>
      <w:lvlJc w:val="left"/>
      <w:pPr>
        <w:tabs>
          <w:tab w:val="num" w:pos="720"/>
        </w:tabs>
        <w:ind w:left="0" w:firstLine="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96A103A"/>
    <w:multiLevelType w:val="multilevel"/>
    <w:tmpl w:val="7A802022"/>
    <w:lvl w:ilvl="0">
      <w:start w:val="1"/>
      <w:numFmt w:val="decimal"/>
      <w:lvlText w:val="PART %1"/>
      <w:lvlJc w:val="left"/>
      <w:pPr>
        <w:tabs>
          <w:tab w:val="num" w:pos="720"/>
        </w:tabs>
        <w:ind w:left="0" w:firstLine="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504"/>
        </w:tabs>
        <w:ind w:left="-1224" w:firstLine="1728"/>
      </w:pPr>
      <w:rPr>
        <w:rFonts w:hint="default"/>
      </w:rPr>
    </w:lvl>
    <w:lvl w:ilvl="3">
      <w:start w:val="1"/>
      <w:numFmt w:val="decimal"/>
      <w:lvlText w:val="%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CE46DA8"/>
    <w:multiLevelType w:val="multilevel"/>
    <w:tmpl w:val="535E9C66"/>
    <w:lvl w:ilvl="0">
      <w:start w:val="1"/>
      <w:numFmt w:val="decimal"/>
      <w:lvlText w:val="PART %1"/>
      <w:lvlJc w:val="left"/>
      <w:pPr>
        <w:tabs>
          <w:tab w:val="num" w:pos="720"/>
        </w:tabs>
        <w:ind w:left="0" w:firstLine="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E9A105B"/>
    <w:multiLevelType w:val="multilevel"/>
    <w:tmpl w:val="4D1692AC"/>
    <w:lvl w:ilvl="0">
      <w:start w:val="1"/>
      <w:numFmt w:val="decimal"/>
      <w:lvlText w:val="PART %1"/>
      <w:lvlJc w:val="left"/>
      <w:pPr>
        <w:tabs>
          <w:tab w:val="num" w:pos="720"/>
        </w:tabs>
        <w:ind w:left="0" w:firstLine="0"/>
      </w:pPr>
      <w:rPr>
        <w:rFonts w:ascii="Arial" w:hAnsi="Arial" w:hint="default"/>
        <w:b/>
        <w:i w:val="0"/>
        <w:sz w:val="24"/>
      </w:rPr>
    </w:lvl>
    <w:lvl w:ilvl="1">
      <w:start w:val="1"/>
      <w:numFmt w:val="decimal"/>
      <w:lvlText w:val="%1.%2"/>
      <w:lvlJc w:val="left"/>
      <w:pPr>
        <w:tabs>
          <w:tab w:val="num" w:pos="576"/>
        </w:tabs>
        <w:ind w:left="576" w:hanging="576"/>
      </w:pPr>
      <w:rPr>
        <w:rFonts w:ascii="Arial" w:hAnsi="Arial" w:hint="default"/>
        <w:b w:val="0"/>
        <w:i w:val="0"/>
        <w:sz w:val="22"/>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880"/>
        </w:tabs>
        <w:ind w:left="2880" w:hanging="432"/>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23900A2"/>
    <w:multiLevelType w:val="multilevel"/>
    <w:tmpl w:val="25DE43C8"/>
    <w:lvl w:ilvl="0">
      <w:start w:val="1"/>
      <w:numFmt w:val="decimal"/>
      <w:lvlText w:val="PART %1"/>
      <w:lvlJc w:val="left"/>
      <w:pPr>
        <w:tabs>
          <w:tab w:val="num" w:pos="720"/>
        </w:tabs>
        <w:ind w:left="0" w:firstLine="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448"/>
        </w:tabs>
        <w:ind w:left="2448" w:hanging="432"/>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A0C0E14"/>
    <w:multiLevelType w:val="multilevel"/>
    <w:tmpl w:val="FBC695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4A65F87"/>
    <w:multiLevelType w:val="multilevel"/>
    <w:tmpl w:val="0AF00FD4"/>
    <w:lvl w:ilvl="0">
      <w:start w:val="1"/>
      <w:numFmt w:val="decimal"/>
      <w:lvlText w:val="PART %1"/>
      <w:lvlJc w:val="left"/>
      <w:pPr>
        <w:tabs>
          <w:tab w:val="num" w:pos="720"/>
        </w:tabs>
        <w:ind w:left="0" w:firstLine="0"/>
      </w:pPr>
      <w:rPr>
        <w:rFonts w:ascii="Arial (W1)" w:hAnsi="Arial (W1)" w:hint="default"/>
        <w:b/>
        <w:i w:val="0"/>
        <w:sz w:val="22"/>
      </w:rPr>
    </w:lvl>
    <w:lvl w:ilvl="1">
      <w:start w:val="1"/>
      <w:numFmt w:val="decimal"/>
      <w:lvlText w:val="%1.%2"/>
      <w:lvlJc w:val="left"/>
      <w:pPr>
        <w:tabs>
          <w:tab w:val="num" w:pos="720"/>
        </w:tabs>
        <w:ind w:left="720" w:hanging="720"/>
      </w:pPr>
      <w:rPr>
        <w:rFonts w:ascii="Arial (W1)" w:hAnsi="Arial (W1)" w:hint="default"/>
        <w:b w:val="0"/>
        <w:i w:val="0"/>
        <w:sz w:val="22"/>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880"/>
        </w:tabs>
        <w:ind w:left="2880" w:hanging="432"/>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F1D4311"/>
    <w:multiLevelType w:val="multilevel"/>
    <w:tmpl w:val="A8FA11D0"/>
    <w:lvl w:ilvl="0">
      <w:start w:val="1"/>
      <w:numFmt w:val="decimal"/>
      <w:lvlText w:val="PART %1"/>
      <w:lvlJc w:val="left"/>
      <w:pPr>
        <w:tabs>
          <w:tab w:val="num" w:pos="720"/>
        </w:tabs>
        <w:ind w:left="0" w:firstLine="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2"/>
  </w:num>
  <w:num w:numId="2">
    <w:abstractNumId w:val="21"/>
  </w:num>
  <w:num w:numId="3">
    <w:abstractNumId w:val="5"/>
  </w:num>
  <w:num w:numId="4">
    <w:abstractNumId w:val="15"/>
  </w:num>
  <w:num w:numId="5">
    <w:abstractNumId w:val="7"/>
  </w:num>
  <w:num w:numId="6">
    <w:abstractNumId w:val="17"/>
  </w:num>
  <w:num w:numId="7">
    <w:abstractNumId w:val="0"/>
  </w:num>
  <w:num w:numId="8">
    <w:abstractNumId w:val="8"/>
  </w:num>
  <w:num w:numId="9">
    <w:abstractNumId w:val="13"/>
  </w:num>
  <w:num w:numId="10">
    <w:abstractNumId w:val="18"/>
  </w:num>
  <w:num w:numId="11">
    <w:abstractNumId w:val="23"/>
  </w:num>
  <w:num w:numId="12">
    <w:abstractNumId w:val="16"/>
  </w:num>
  <w:num w:numId="13">
    <w:abstractNumId w:val="20"/>
  </w:num>
  <w:num w:numId="14">
    <w:abstractNumId w:val="1"/>
  </w:num>
  <w:num w:numId="15">
    <w:abstractNumId w:val="3"/>
  </w:num>
  <w:num w:numId="16">
    <w:abstractNumId w:val="6"/>
  </w:num>
  <w:num w:numId="17">
    <w:abstractNumId w:val="9"/>
  </w:num>
  <w:num w:numId="18">
    <w:abstractNumId w:val="19"/>
  </w:num>
  <w:num w:numId="19">
    <w:abstractNumId w:val="10"/>
  </w:num>
  <w:num w:numId="20">
    <w:abstractNumId w:val="4"/>
  </w:num>
  <w:num w:numId="21">
    <w:abstractNumId w:val="11"/>
  </w:num>
  <w:num w:numId="22">
    <w:abstractNumId w:val="2"/>
  </w:num>
  <w:num w:numId="23">
    <w:abstractNumId w:val="14"/>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EDB"/>
    <w:rsid w:val="00000756"/>
    <w:rsid w:val="00010CDA"/>
    <w:rsid w:val="00020622"/>
    <w:rsid w:val="00021426"/>
    <w:rsid w:val="0002236F"/>
    <w:rsid w:val="000359F7"/>
    <w:rsid w:val="00041C8F"/>
    <w:rsid w:val="000433E6"/>
    <w:rsid w:val="0004342D"/>
    <w:rsid w:val="00047DEB"/>
    <w:rsid w:val="000523F9"/>
    <w:rsid w:val="00062EAA"/>
    <w:rsid w:val="00063E0C"/>
    <w:rsid w:val="00065614"/>
    <w:rsid w:val="00066385"/>
    <w:rsid w:val="00072572"/>
    <w:rsid w:val="00091A00"/>
    <w:rsid w:val="000975DC"/>
    <w:rsid w:val="000B196E"/>
    <w:rsid w:val="000C18DC"/>
    <w:rsid w:val="000D0211"/>
    <w:rsid w:val="000F23AF"/>
    <w:rsid w:val="000F42E7"/>
    <w:rsid w:val="0011441F"/>
    <w:rsid w:val="00117392"/>
    <w:rsid w:val="001241F0"/>
    <w:rsid w:val="00135709"/>
    <w:rsid w:val="00157A91"/>
    <w:rsid w:val="00161D0E"/>
    <w:rsid w:val="0019360B"/>
    <w:rsid w:val="001A7C09"/>
    <w:rsid w:val="001B3CCB"/>
    <w:rsid w:val="001B6545"/>
    <w:rsid w:val="001C4435"/>
    <w:rsid w:val="001C4C77"/>
    <w:rsid w:val="001C6B19"/>
    <w:rsid w:val="001D4554"/>
    <w:rsid w:val="001F5D02"/>
    <w:rsid w:val="00201830"/>
    <w:rsid w:val="00207F8F"/>
    <w:rsid w:val="00214FE2"/>
    <w:rsid w:val="002172E5"/>
    <w:rsid w:val="00217FFB"/>
    <w:rsid w:val="002215C9"/>
    <w:rsid w:val="00221673"/>
    <w:rsid w:val="002224BF"/>
    <w:rsid w:val="00224954"/>
    <w:rsid w:val="0023654B"/>
    <w:rsid w:val="00264476"/>
    <w:rsid w:val="002703B0"/>
    <w:rsid w:val="002753B7"/>
    <w:rsid w:val="0027763B"/>
    <w:rsid w:val="00281EAF"/>
    <w:rsid w:val="00287B8D"/>
    <w:rsid w:val="0029599B"/>
    <w:rsid w:val="002A004F"/>
    <w:rsid w:val="002A094D"/>
    <w:rsid w:val="002A0A8C"/>
    <w:rsid w:val="002A4D54"/>
    <w:rsid w:val="002B2B3C"/>
    <w:rsid w:val="002B5F60"/>
    <w:rsid w:val="002B70F4"/>
    <w:rsid w:val="002C0B12"/>
    <w:rsid w:val="002D02E2"/>
    <w:rsid w:val="002D0A4C"/>
    <w:rsid w:val="002D30F8"/>
    <w:rsid w:val="002F0326"/>
    <w:rsid w:val="002F3EA8"/>
    <w:rsid w:val="002F6068"/>
    <w:rsid w:val="0030397D"/>
    <w:rsid w:val="00305E50"/>
    <w:rsid w:val="003068A9"/>
    <w:rsid w:val="0032163E"/>
    <w:rsid w:val="00330D99"/>
    <w:rsid w:val="0034417F"/>
    <w:rsid w:val="003515B4"/>
    <w:rsid w:val="00373D8B"/>
    <w:rsid w:val="0038454D"/>
    <w:rsid w:val="00397FD2"/>
    <w:rsid w:val="003C3D1D"/>
    <w:rsid w:val="003C6842"/>
    <w:rsid w:val="003E0738"/>
    <w:rsid w:val="003F294A"/>
    <w:rsid w:val="003F52B8"/>
    <w:rsid w:val="003F5954"/>
    <w:rsid w:val="00403176"/>
    <w:rsid w:val="00410EEE"/>
    <w:rsid w:val="00414741"/>
    <w:rsid w:val="004158C9"/>
    <w:rsid w:val="00422F44"/>
    <w:rsid w:val="00432A0E"/>
    <w:rsid w:val="00434B94"/>
    <w:rsid w:val="00435062"/>
    <w:rsid w:val="00461F06"/>
    <w:rsid w:val="0046287F"/>
    <w:rsid w:val="00466EF7"/>
    <w:rsid w:val="0048706C"/>
    <w:rsid w:val="004C41DE"/>
    <w:rsid w:val="004C7E88"/>
    <w:rsid w:val="004E0903"/>
    <w:rsid w:val="004E2299"/>
    <w:rsid w:val="004E2B68"/>
    <w:rsid w:val="004F1851"/>
    <w:rsid w:val="005050B7"/>
    <w:rsid w:val="0051701B"/>
    <w:rsid w:val="00517906"/>
    <w:rsid w:val="00521227"/>
    <w:rsid w:val="00527F3D"/>
    <w:rsid w:val="00535A89"/>
    <w:rsid w:val="00536B8B"/>
    <w:rsid w:val="005728B7"/>
    <w:rsid w:val="0059035C"/>
    <w:rsid w:val="005A5CE7"/>
    <w:rsid w:val="005A7458"/>
    <w:rsid w:val="005C64BB"/>
    <w:rsid w:val="005C76AF"/>
    <w:rsid w:val="005E454F"/>
    <w:rsid w:val="005F00CD"/>
    <w:rsid w:val="005F27C9"/>
    <w:rsid w:val="005F5328"/>
    <w:rsid w:val="006161A8"/>
    <w:rsid w:val="006310D1"/>
    <w:rsid w:val="00636B20"/>
    <w:rsid w:val="0064050E"/>
    <w:rsid w:val="00641661"/>
    <w:rsid w:val="00657B26"/>
    <w:rsid w:val="00662506"/>
    <w:rsid w:val="00674FC6"/>
    <w:rsid w:val="00676918"/>
    <w:rsid w:val="00686C0D"/>
    <w:rsid w:val="00690855"/>
    <w:rsid w:val="00695D22"/>
    <w:rsid w:val="006A00CF"/>
    <w:rsid w:val="006B520D"/>
    <w:rsid w:val="006C0CAE"/>
    <w:rsid w:val="006C0F25"/>
    <w:rsid w:val="006C1A87"/>
    <w:rsid w:val="006C7A0E"/>
    <w:rsid w:val="006D4488"/>
    <w:rsid w:val="006E1789"/>
    <w:rsid w:val="006E4349"/>
    <w:rsid w:val="006E7E20"/>
    <w:rsid w:val="006F12CE"/>
    <w:rsid w:val="006F2C20"/>
    <w:rsid w:val="00701ABC"/>
    <w:rsid w:val="00705F57"/>
    <w:rsid w:val="00714E76"/>
    <w:rsid w:val="0072526C"/>
    <w:rsid w:val="0073545D"/>
    <w:rsid w:val="007452DF"/>
    <w:rsid w:val="007510D1"/>
    <w:rsid w:val="00753D01"/>
    <w:rsid w:val="007567C2"/>
    <w:rsid w:val="00756C65"/>
    <w:rsid w:val="00762266"/>
    <w:rsid w:val="00772B01"/>
    <w:rsid w:val="00780DC9"/>
    <w:rsid w:val="00783FB2"/>
    <w:rsid w:val="007873F5"/>
    <w:rsid w:val="007944CB"/>
    <w:rsid w:val="007A2CC4"/>
    <w:rsid w:val="007A3C42"/>
    <w:rsid w:val="007A3E41"/>
    <w:rsid w:val="007D10AF"/>
    <w:rsid w:val="007E0E6D"/>
    <w:rsid w:val="007E3741"/>
    <w:rsid w:val="007E6731"/>
    <w:rsid w:val="007E7F91"/>
    <w:rsid w:val="007F727D"/>
    <w:rsid w:val="008028AB"/>
    <w:rsid w:val="00804493"/>
    <w:rsid w:val="0081219F"/>
    <w:rsid w:val="008138D7"/>
    <w:rsid w:val="00821C0B"/>
    <w:rsid w:val="008262AE"/>
    <w:rsid w:val="00836378"/>
    <w:rsid w:val="00843423"/>
    <w:rsid w:val="008568D4"/>
    <w:rsid w:val="00857B7E"/>
    <w:rsid w:val="008772A3"/>
    <w:rsid w:val="00880CC9"/>
    <w:rsid w:val="008825EC"/>
    <w:rsid w:val="00885E56"/>
    <w:rsid w:val="008977FE"/>
    <w:rsid w:val="008A06EA"/>
    <w:rsid w:val="008A67F5"/>
    <w:rsid w:val="008E1C7A"/>
    <w:rsid w:val="008F4D7B"/>
    <w:rsid w:val="00902FAF"/>
    <w:rsid w:val="00905C79"/>
    <w:rsid w:val="009213B5"/>
    <w:rsid w:val="009262C9"/>
    <w:rsid w:val="009356F4"/>
    <w:rsid w:val="00941ED5"/>
    <w:rsid w:val="00943B97"/>
    <w:rsid w:val="0098088A"/>
    <w:rsid w:val="0098660C"/>
    <w:rsid w:val="009A02EC"/>
    <w:rsid w:val="009A22E9"/>
    <w:rsid w:val="009A3D8A"/>
    <w:rsid w:val="009B17B3"/>
    <w:rsid w:val="009B2E93"/>
    <w:rsid w:val="009B550A"/>
    <w:rsid w:val="009C3D31"/>
    <w:rsid w:val="009F1070"/>
    <w:rsid w:val="009F2C01"/>
    <w:rsid w:val="00A00D85"/>
    <w:rsid w:val="00A042AF"/>
    <w:rsid w:val="00A04FD1"/>
    <w:rsid w:val="00A16145"/>
    <w:rsid w:val="00A3063A"/>
    <w:rsid w:val="00A40403"/>
    <w:rsid w:val="00A5135F"/>
    <w:rsid w:val="00A56B7F"/>
    <w:rsid w:val="00A660F4"/>
    <w:rsid w:val="00A67659"/>
    <w:rsid w:val="00A7135B"/>
    <w:rsid w:val="00A74CEF"/>
    <w:rsid w:val="00A767AA"/>
    <w:rsid w:val="00A7687A"/>
    <w:rsid w:val="00A84416"/>
    <w:rsid w:val="00A92E40"/>
    <w:rsid w:val="00A97700"/>
    <w:rsid w:val="00AA4330"/>
    <w:rsid w:val="00AA6C07"/>
    <w:rsid w:val="00AD6AE9"/>
    <w:rsid w:val="00AE0051"/>
    <w:rsid w:val="00AE1B8B"/>
    <w:rsid w:val="00AF063F"/>
    <w:rsid w:val="00AF6264"/>
    <w:rsid w:val="00B040E4"/>
    <w:rsid w:val="00B24B14"/>
    <w:rsid w:val="00B5436C"/>
    <w:rsid w:val="00B612C3"/>
    <w:rsid w:val="00B72B1E"/>
    <w:rsid w:val="00B75C70"/>
    <w:rsid w:val="00B765DB"/>
    <w:rsid w:val="00B80A88"/>
    <w:rsid w:val="00B85EE1"/>
    <w:rsid w:val="00B86040"/>
    <w:rsid w:val="00B91695"/>
    <w:rsid w:val="00BA2682"/>
    <w:rsid w:val="00BA6D89"/>
    <w:rsid w:val="00BD1886"/>
    <w:rsid w:val="00BD1F62"/>
    <w:rsid w:val="00BD2C13"/>
    <w:rsid w:val="00BD4D0B"/>
    <w:rsid w:val="00C14123"/>
    <w:rsid w:val="00C14618"/>
    <w:rsid w:val="00C21B29"/>
    <w:rsid w:val="00C2454F"/>
    <w:rsid w:val="00C26384"/>
    <w:rsid w:val="00C3242A"/>
    <w:rsid w:val="00C36314"/>
    <w:rsid w:val="00C40833"/>
    <w:rsid w:val="00C41973"/>
    <w:rsid w:val="00C447E7"/>
    <w:rsid w:val="00C520A1"/>
    <w:rsid w:val="00C60E22"/>
    <w:rsid w:val="00C67A51"/>
    <w:rsid w:val="00C7327F"/>
    <w:rsid w:val="00C774D9"/>
    <w:rsid w:val="00C8757E"/>
    <w:rsid w:val="00C93CAA"/>
    <w:rsid w:val="00C94296"/>
    <w:rsid w:val="00C94783"/>
    <w:rsid w:val="00CA5467"/>
    <w:rsid w:val="00CB7810"/>
    <w:rsid w:val="00CD356C"/>
    <w:rsid w:val="00CD6A64"/>
    <w:rsid w:val="00CE2716"/>
    <w:rsid w:val="00CE5533"/>
    <w:rsid w:val="00CE7000"/>
    <w:rsid w:val="00CF4829"/>
    <w:rsid w:val="00D03157"/>
    <w:rsid w:val="00D14254"/>
    <w:rsid w:val="00D14D0F"/>
    <w:rsid w:val="00D17FC7"/>
    <w:rsid w:val="00D32F44"/>
    <w:rsid w:val="00D411A3"/>
    <w:rsid w:val="00D77B5D"/>
    <w:rsid w:val="00D81AAA"/>
    <w:rsid w:val="00D833AE"/>
    <w:rsid w:val="00D838BF"/>
    <w:rsid w:val="00D96BC9"/>
    <w:rsid w:val="00D97090"/>
    <w:rsid w:val="00DA2EDB"/>
    <w:rsid w:val="00DA674C"/>
    <w:rsid w:val="00DA7A91"/>
    <w:rsid w:val="00DD153C"/>
    <w:rsid w:val="00DE6ECC"/>
    <w:rsid w:val="00E17D01"/>
    <w:rsid w:val="00E36689"/>
    <w:rsid w:val="00E37367"/>
    <w:rsid w:val="00E410F8"/>
    <w:rsid w:val="00E46BE9"/>
    <w:rsid w:val="00E627A2"/>
    <w:rsid w:val="00E62B7B"/>
    <w:rsid w:val="00E7482A"/>
    <w:rsid w:val="00E7639C"/>
    <w:rsid w:val="00E820B9"/>
    <w:rsid w:val="00E83BE9"/>
    <w:rsid w:val="00E86F49"/>
    <w:rsid w:val="00EA5777"/>
    <w:rsid w:val="00EB4D76"/>
    <w:rsid w:val="00EC4296"/>
    <w:rsid w:val="00EF04C6"/>
    <w:rsid w:val="00EF1B18"/>
    <w:rsid w:val="00EF4E3D"/>
    <w:rsid w:val="00EF68B7"/>
    <w:rsid w:val="00F0283B"/>
    <w:rsid w:val="00F06185"/>
    <w:rsid w:val="00F161D8"/>
    <w:rsid w:val="00F17B90"/>
    <w:rsid w:val="00F24168"/>
    <w:rsid w:val="00F572B1"/>
    <w:rsid w:val="00F803CD"/>
    <w:rsid w:val="00F82DE3"/>
    <w:rsid w:val="00F83283"/>
    <w:rsid w:val="00FA0C01"/>
    <w:rsid w:val="00FA3615"/>
    <w:rsid w:val="00FA6988"/>
    <w:rsid w:val="00FE028C"/>
    <w:rsid w:val="00FE26A6"/>
    <w:rsid w:val="00FE4036"/>
    <w:rsid w:val="00FE57DC"/>
    <w:rsid w:val="00FF62B1"/>
    <w:rsid w:val="00FF79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바탕"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367"/>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310D1"/>
    <w:rPr>
      <w:color w:val="0000FF"/>
      <w:u w:val="single"/>
    </w:rPr>
  </w:style>
  <w:style w:type="paragraph" w:styleId="a4">
    <w:name w:val="header"/>
    <w:basedOn w:val="a"/>
    <w:rsid w:val="002F0326"/>
    <w:pPr>
      <w:tabs>
        <w:tab w:val="center" w:pos="4320"/>
        <w:tab w:val="right" w:pos="8640"/>
      </w:tabs>
    </w:pPr>
  </w:style>
  <w:style w:type="paragraph" w:styleId="a5">
    <w:name w:val="footer"/>
    <w:basedOn w:val="a"/>
    <w:rsid w:val="002F0326"/>
    <w:pPr>
      <w:tabs>
        <w:tab w:val="center" w:pos="4320"/>
        <w:tab w:val="right" w:pos="8640"/>
      </w:tabs>
    </w:pPr>
  </w:style>
  <w:style w:type="character" w:styleId="a6">
    <w:name w:val="page number"/>
    <w:basedOn w:val="a0"/>
    <w:rsid w:val="002F0326"/>
  </w:style>
  <w:style w:type="paragraph" w:styleId="a7">
    <w:name w:val="Balloon Text"/>
    <w:basedOn w:val="a"/>
    <w:link w:val="Char"/>
    <w:uiPriority w:val="99"/>
    <w:semiHidden/>
    <w:unhideWhenUsed/>
    <w:rsid w:val="000C18DC"/>
    <w:rPr>
      <w:rFonts w:ascii="Tahoma" w:hAnsi="Tahoma" w:cs="Tahoma"/>
      <w:sz w:val="16"/>
      <w:szCs w:val="16"/>
    </w:rPr>
  </w:style>
  <w:style w:type="character" w:customStyle="1" w:styleId="Char">
    <w:name w:val="풍선 도움말 텍스트 Char"/>
    <w:basedOn w:val="a0"/>
    <w:link w:val="a7"/>
    <w:uiPriority w:val="99"/>
    <w:semiHidden/>
    <w:rsid w:val="000C18DC"/>
    <w:rPr>
      <w:rFonts w:ascii="Tahoma" w:hAnsi="Tahoma" w:cs="Tahoma"/>
      <w:sz w:val="16"/>
      <w:szCs w:val="16"/>
    </w:rPr>
  </w:style>
  <w:style w:type="paragraph" w:styleId="a8">
    <w:name w:val="List Paragraph"/>
    <w:basedOn w:val="a"/>
    <w:uiPriority w:val="34"/>
    <w:qFormat/>
    <w:rsid w:val="00B5436C"/>
    <w:pPr>
      <w:ind w:left="720"/>
    </w:pPr>
  </w:style>
  <w:style w:type="table" w:styleId="a9">
    <w:name w:val="Table Grid"/>
    <w:basedOn w:val="a1"/>
    <w:rsid w:val="00535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D32F44"/>
    <w:rPr>
      <w:sz w:val="16"/>
      <w:szCs w:val="16"/>
    </w:rPr>
  </w:style>
  <w:style w:type="paragraph" w:styleId="ab">
    <w:name w:val="annotation text"/>
    <w:basedOn w:val="a"/>
    <w:link w:val="Char0"/>
    <w:uiPriority w:val="99"/>
    <w:semiHidden/>
    <w:unhideWhenUsed/>
    <w:rsid w:val="00D32F44"/>
    <w:rPr>
      <w:sz w:val="20"/>
      <w:szCs w:val="20"/>
    </w:rPr>
  </w:style>
  <w:style w:type="character" w:customStyle="1" w:styleId="Char0">
    <w:name w:val="메모 텍스트 Char"/>
    <w:basedOn w:val="a0"/>
    <w:link w:val="ab"/>
    <w:uiPriority w:val="99"/>
    <w:semiHidden/>
    <w:rsid w:val="00D32F44"/>
  </w:style>
  <w:style w:type="paragraph" w:styleId="ac">
    <w:name w:val="annotation subject"/>
    <w:basedOn w:val="ab"/>
    <w:next w:val="ab"/>
    <w:link w:val="Char1"/>
    <w:uiPriority w:val="99"/>
    <w:semiHidden/>
    <w:unhideWhenUsed/>
    <w:rsid w:val="00D32F44"/>
    <w:rPr>
      <w:b/>
      <w:bCs/>
    </w:rPr>
  </w:style>
  <w:style w:type="character" w:customStyle="1" w:styleId="Char1">
    <w:name w:val="메모 주제 Char"/>
    <w:basedOn w:val="Char0"/>
    <w:link w:val="ac"/>
    <w:uiPriority w:val="99"/>
    <w:semiHidden/>
    <w:rsid w:val="00D32F4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바탕"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367"/>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310D1"/>
    <w:rPr>
      <w:color w:val="0000FF"/>
      <w:u w:val="single"/>
    </w:rPr>
  </w:style>
  <w:style w:type="paragraph" w:styleId="a4">
    <w:name w:val="header"/>
    <w:basedOn w:val="a"/>
    <w:rsid w:val="002F0326"/>
    <w:pPr>
      <w:tabs>
        <w:tab w:val="center" w:pos="4320"/>
        <w:tab w:val="right" w:pos="8640"/>
      </w:tabs>
    </w:pPr>
  </w:style>
  <w:style w:type="paragraph" w:styleId="a5">
    <w:name w:val="footer"/>
    <w:basedOn w:val="a"/>
    <w:rsid w:val="002F0326"/>
    <w:pPr>
      <w:tabs>
        <w:tab w:val="center" w:pos="4320"/>
        <w:tab w:val="right" w:pos="8640"/>
      </w:tabs>
    </w:pPr>
  </w:style>
  <w:style w:type="character" w:styleId="a6">
    <w:name w:val="page number"/>
    <w:basedOn w:val="a0"/>
    <w:rsid w:val="002F0326"/>
  </w:style>
  <w:style w:type="paragraph" w:styleId="a7">
    <w:name w:val="Balloon Text"/>
    <w:basedOn w:val="a"/>
    <w:link w:val="Char"/>
    <w:uiPriority w:val="99"/>
    <w:semiHidden/>
    <w:unhideWhenUsed/>
    <w:rsid w:val="000C18DC"/>
    <w:rPr>
      <w:rFonts w:ascii="Tahoma" w:hAnsi="Tahoma" w:cs="Tahoma"/>
      <w:sz w:val="16"/>
      <w:szCs w:val="16"/>
    </w:rPr>
  </w:style>
  <w:style w:type="character" w:customStyle="1" w:styleId="Char">
    <w:name w:val="풍선 도움말 텍스트 Char"/>
    <w:basedOn w:val="a0"/>
    <w:link w:val="a7"/>
    <w:uiPriority w:val="99"/>
    <w:semiHidden/>
    <w:rsid w:val="000C18DC"/>
    <w:rPr>
      <w:rFonts w:ascii="Tahoma" w:hAnsi="Tahoma" w:cs="Tahoma"/>
      <w:sz w:val="16"/>
      <w:szCs w:val="16"/>
    </w:rPr>
  </w:style>
  <w:style w:type="paragraph" w:styleId="a8">
    <w:name w:val="List Paragraph"/>
    <w:basedOn w:val="a"/>
    <w:uiPriority w:val="34"/>
    <w:qFormat/>
    <w:rsid w:val="00B5436C"/>
    <w:pPr>
      <w:ind w:left="720"/>
    </w:pPr>
  </w:style>
  <w:style w:type="table" w:styleId="a9">
    <w:name w:val="Table Grid"/>
    <w:basedOn w:val="a1"/>
    <w:rsid w:val="00535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D32F44"/>
    <w:rPr>
      <w:sz w:val="16"/>
      <w:szCs w:val="16"/>
    </w:rPr>
  </w:style>
  <w:style w:type="paragraph" w:styleId="ab">
    <w:name w:val="annotation text"/>
    <w:basedOn w:val="a"/>
    <w:link w:val="Char0"/>
    <w:uiPriority w:val="99"/>
    <w:semiHidden/>
    <w:unhideWhenUsed/>
    <w:rsid w:val="00D32F44"/>
    <w:rPr>
      <w:sz w:val="20"/>
      <w:szCs w:val="20"/>
    </w:rPr>
  </w:style>
  <w:style w:type="character" w:customStyle="1" w:styleId="Char0">
    <w:name w:val="메모 텍스트 Char"/>
    <w:basedOn w:val="a0"/>
    <w:link w:val="ab"/>
    <w:uiPriority w:val="99"/>
    <w:semiHidden/>
    <w:rsid w:val="00D32F44"/>
  </w:style>
  <w:style w:type="paragraph" w:styleId="ac">
    <w:name w:val="annotation subject"/>
    <w:basedOn w:val="ab"/>
    <w:next w:val="ab"/>
    <w:link w:val="Char1"/>
    <w:uiPriority w:val="99"/>
    <w:semiHidden/>
    <w:unhideWhenUsed/>
    <w:rsid w:val="00D32F44"/>
    <w:rPr>
      <w:b/>
      <w:bCs/>
    </w:rPr>
  </w:style>
  <w:style w:type="character" w:customStyle="1" w:styleId="Char1">
    <w:name w:val="메모 주제 Char"/>
    <w:basedOn w:val="Char0"/>
    <w:link w:val="ac"/>
    <w:uiPriority w:val="99"/>
    <w:semiHidden/>
    <w:rsid w:val="00D32F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chsecurity.us" TargetMode="External"/><Relationship Id="rId13" Type="http://schemas.openxmlformats.org/officeDocument/2006/relationships/hyperlink" Target="mailto:security.sales@us.bosch.co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ul.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chsecurity.com/" TargetMode="External"/><Relationship Id="rId5" Type="http://schemas.openxmlformats.org/officeDocument/2006/relationships/webSettings" Target="webSettings.xml"/><Relationship Id="rId15" Type="http://schemas.openxmlformats.org/officeDocument/2006/relationships/hyperlink" Target="http://www.boschsecurity.com" TargetMode="External"/><Relationship Id="rId10" Type="http://schemas.openxmlformats.org/officeDocument/2006/relationships/hyperlink" Target="mailto:apr.securitysystems@bosch.com" TargetMode="External"/><Relationship Id="rId4" Type="http://schemas.openxmlformats.org/officeDocument/2006/relationships/settings" Target="settings.xml"/><Relationship Id="rId9" Type="http://schemas.openxmlformats.org/officeDocument/2006/relationships/hyperlink" Target="mailto:emea.securitysystems@bosch.com" TargetMode="External"/><Relationship Id="rId14" Type="http://schemas.openxmlformats.org/officeDocument/2006/relationships/hyperlink" Target="http://www.boschsecurity.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3500</Words>
  <Characters>19956</Characters>
  <Application>Microsoft Office Word</Application>
  <DocSecurity>4</DocSecurity>
  <Lines>166</Lines>
  <Paragraphs>46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Dinion IP Cameras</vt:lpstr>
      <vt:lpstr>Dinion IP Cameras</vt:lpstr>
    </vt:vector>
  </TitlesOfParts>
  <Company>Autoridad del Canal de Panamá</Company>
  <LinksUpToDate>false</LinksUpToDate>
  <CharactersWithSpaces>23410</CharactersWithSpaces>
  <SharedDoc>false</SharedDoc>
  <HLinks>
    <vt:vector size="48" baseType="variant">
      <vt:variant>
        <vt:i4>6029323</vt:i4>
      </vt:variant>
      <vt:variant>
        <vt:i4>21</vt:i4>
      </vt:variant>
      <vt:variant>
        <vt:i4>0</vt:i4>
      </vt:variant>
      <vt:variant>
        <vt:i4>5</vt:i4>
      </vt:variant>
      <vt:variant>
        <vt:lpwstr>http://www.boschsecurity.com/</vt:lpwstr>
      </vt:variant>
      <vt:variant>
        <vt:lpwstr/>
      </vt:variant>
      <vt:variant>
        <vt:i4>524311</vt:i4>
      </vt:variant>
      <vt:variant>
        <vt:i4>18</vt:i4>
      </vt:variant>
      <vt:variant>
        <vt:i4>0</vt:i4>
      </vt:variant>
      <vt:variant>
        <vt:i4>5</vt:i4>
      </vt:variant>
      <vt:variant>
        <vt:lpwstr>http://www.boschsecurity.us/</vt:lpwstr>
      </vt:variant>
      <vt:variant>
        <vt:lpwstr/>
      </vt:variant>
      <vt:variant>
        <vt:i4>1703984</vt:i4>
      </vt:variant>
      <vt:variant>
        <vt:i4>15</vt:i4>
      </vt:variant>
      <vt:variant>
        <vt:i4>0</vt:i4>
      </vt:variant>
      <vt:variant>
        <vt:i4>5</vt:i4>
      </vt:variant>
      <vt:variant>
        <vt:lpwstr>mailto:security.sales@us.bosch.com</vt:lpwstr>
      </vt:variant>
      <vt:variant>
        <vt:lpwstr/>
      </vt:variant>
      <vt:variant>
        <vt:i4>3145778</vt:i4>
      </vt:variant>
      <vt:variant>
        <vt:i4>12</vt:i4>
      </vt:variant>
      <vt:variant>
        <vt:i4>0</vt:i4>
      </vt:variant>
      <vt:variant>
        <vt:i4>5</vt:i4>
      </vt:variant>
      <vt:variant>
        <vt:lpwstr>http://www.ul.com/</vt:lpwstr>
      </vt:variant>
      <vt:variant>
        <vt:lpwstr/>
      </vt:variant>
      <vt:variant>
        <vt:i4>6029323</vt:i4>
      </vt:variant>
      <vt:variant>
        <vt:i4>9</vt:i4>
      </vt:variant>
      <vt:variant>
        <vt:i4>0</vt:i4>
      </vt:variant>
      <vt:variant>
        <vt:i4>5</vt:i4>
      </vt:variant>
      <vt:variant>
        <vt:lpwstr>http://www.boschsecurity.com/</vt:lpwstr>
      </vt:variant>
      <vt:variant>
        <vt:lpwstr/>
      </vt:variant>
      <vt:variant>
        <vt:i4>393337</vt:i4>
      </vt:variant>
      <vt:variant>
        <vt:i4>6</vt:i4>
      </vt:variant>
      <vt:variant>
        <vt:i4>0</vt:i4>
      </vt:variant>
      <vt:variant>
        <vt:i4>5</vt:i4>
      </vt:variant>
      <vt:variant>
        <vt:lpwstr>mailto:apr.securitysystems@bosch.com</vt:lpwstr>
      </vt:variant>
      <vt:variant>
        <vt:lpwstr/>
      </vt:variant>
      <vt:variant>
        <vt:i4>2162780</vt:i4>
      </vt:variant>
      <vt:variant>
        <vt:i4>3</vt:i4>
      </vt:variant>
      <vt:variant>
        <vt:i4>0</vt:i4>
      </vt:variant>
      <vt:variant>
        <vt:i4>5</vt:i4>
      </vt:variant>
      <vt:variant>
        <vt:lpwstr>mailto:emea.securitysystems@bosch.com</vt:lpwstr>
      </vt:variant>
      <vt:variant>
        <vt:lpwstr/>
      </vt:variant>
      <vt:variant>
        <vt:i4>524311</vt:i4>
      </vt:variant>
      <vt:variant>
        <vt:i4>0</vt:i4>
      </vt:variant>
      <vt:variant>
        <vt:i4>0</vt:i4>
      </vt:variant>
      <vt:variant>
        <vt:i4>5</vt:i4>
      </vt:variant>
      <vt:variant>
        <vt:lpwstr>http://www.boschsecurity.us/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Dinion IP Cameras</dc:title>
  <dc:creator>Consultants and More for Bosch</dc:creator>
  <cp:lastModifiedBy>PC1</cp:lastModifiedBy>
  <cp:revision>2</cp:revision>
  <cp:lastPrinted>2010-05-03T20:28:00Z</cp:lastPrinted>
  <dcterms:created xsi:type="dcterms:W3CDTF">2014-08-07T01:24:00Z</dcterms:created>
  <dcterms:modified xsi:type="dcterms:W3CDTF">2014-08-07T01:24:00Z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